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3B65A76E"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4C0A04B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 magisterského studijního programu</w:t>
          </w:r>
        </w:p>
        <w:p w14:paraId="3762DD22" w14:textId="77777777" w:rsidR="00B55B7A" w:rsidRPr="008B67F8" w:rsidRDefault="00B55B7A" w:rsidP="00B55B7A">
          <w:pPr>
            <w:jc w:val="center"/>
            <w:rPr>
              <w:rFonts w:ascii="Calibri Light" w:hAnsi="Calibri Light"/>
              <w:sz w:val="40"/>
              <w:szCs w:val="40"/>
            </w:rPr>
          </w:pPr>
        </w:p>
        <w:p w14:paraId="111401F2" w14:textId="1158F6A9" w:rsidR="00B55B7A" w:rsidRPr="008B67F8" w:rsidRDefault="00102DEB" w:rsidP="00B55B7A">
          <w:pPr>
            <w:jc w:val="center"/>
            <w:rPr>
              <w:rFonts w:ascii="Calibri Light" w:hAnsi="Calibri Light"/>
              <w:b/>
              <w:sz w:val="40"/>
              <w:szCs w:val="40"/>
            </w:rPr>
          </w:pPr>
          <w:r>
            <w:rPr>
              <w:rFonts w:ascii="Calibri Light" w:hAnsi="Calibri Light"/>
              <w:b/>
              <w:sz w:val="40"/>
              <w:szCs w:val="40"/>
            </w:rPr>
            <w:t>Biotechnologie</w:t>
          </w:r>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76170D96" w14:textId="547FE73C" w:rsidR="00B55B7A" w:rsidRPr="00B55B7A" w:rsidRDefault="00B55B7A" w:rsidP="00B55B7A">
          <w:pPr>
            <w:jc w:val="right"/>
          </w:pPr>
          <w:del w:id="0" w:author="Simona Mrkvičková" w:date="2018-05-31T08:09:00Z">
            <w:r w:rsidRPr="008B67F8" w:rsidDel="0025039C">
              <w:rPr>
                <w:rFonts w:ascii="Calibri Light" w:eastAsiaTheme="minorEastAsia" w:hAnsi="Calibri Light" w:cstheme="minorBidi"/>
                <w:sz w:val="36"/>
                <w:szCs w:val="36"/>
                <w:lang w:eastAsia="cs-CZ"/>
              </w:rPr>
              <w:delText>3</w:delText>
            </w:r>
          </w:del>
          <w:ins w:id="1" w:author="Simona Mrkvičková" w:date="2018-05-31T08:09:00Z">
            <w:r w:rsidR="0025039C">
              <w:rPr>
                <w:rFonts w:ascii="Calibri Light" w:eastAsiaTheme="minorEastAsia" w:hAnsi="Calibri Light" w:cstheme="minorBidi"/>
                <w:sz w:val="36"/>
                <w:szCs w:val="36"/>
                <w:lang w:eastAsia="cs-CZ"/>
              </w:rPr>
              <w:t>30</w:t>
            </w:r>
          </w:ins>
          <w:r w:rsidRPr="008B67F8">
            <w:rPr>
              <w:rFonts w:ascii="Calibri Light" w:eastAsiaTheme="minorEastAsia" w:hAnsi="Calibri Light" w:cstheme="minorBidi"/>
              <w:sz w:val="36"/>
              <w:szCs w:val="36"/>
              <w:lang w:eastAsia="cs-CZ"/>
            </w:rPr>
            <w:t xml:space="preserve">. </w:t>
          </w:r>
          <w:del w:id="2" w:author="Simona Mrkvičková" w:date="2018-05-31T08:09:00Z">
            <w:r w:rsidRPr="008B67F8" w:rsidDel="0025039C">
              <w:rPr>
                <w:rFonts w:ascii="Calibri Light" w:eastAsiaTheme="minorEastAsia" w:hAnsi="Calibri Light" w:cstheme="minorBidi"/>
                <w:sz w:val="36"/>
                <w:szCs w:val="36"/>
                <w:lang w:eastAsia="cs-CZ"/>
              </w:rPr>
              <w:delText>1</w:delText>
            </w:r>
          </w:del>
          <w:ins w:id="3" w:author="Simona Mrkvičková" w:date="2018-05-31T08:09:00Z">
            <w:r w:rsidR="0025039C">
              <w:rPr>
                <w:rFonts w:ascii="Calibri Light" w:eastAsiaTheme="minorEastAsia" w:hAnsi="Calibri Light" w:cstheme="minorBidi"/>
                <w:sz w:val="36"/>
                <w:szCs w:val="36"/>
                <w:lang w:eastAsia="cs-CZ"/>
              </w:rPr>
              <w:t>5</w:t>
            </w:r>
          </w:ins>
          <w:r w:rsidRPr="008B67F8">
            <w:rPr>
              <w:rFonts w:ascii="Calibri Light" w:eastAsiaTheme="minorEastAsia" w:hAnsi="Calibri Light" w:cstheme="minorBidi"/>
              <w:sz w:val="36"/>
              <w:szCs w:val="36"/>
              <w:lang w:eastAsia="cs-CZ"/>
            </w:rPr>
            <w:t>. 2018</w:t>
          </w:r>
          <w:r>
            <w:rPr>
              <w:rFonts w:asciiTheme="minorHAnsi" w:eastAsiaTheme="minorEastAsia" w:hAnsiTheme="minorHAnsi" w:cstheme="minorBidi"/>
              <w:color w:val="4F81BD" w:themeColor="accent1"/>
              <w:sz w:val="44"/>
              <w:szCs w:val="44"/>
              <w:lang w:eastAsia="cs-CZ"/>
            </w:rPr>
            <w:br w:type="page"/>
          </w:r>
        </w:p>
      </w:sdtContent>
    </w:sdt>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lastRenderedPageBreak/>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652CFE8D"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C44653">
        <w:rPr>
          <w:rStyle w:val="Znakapoznpodarou"/>
          <w:color w:val="000000" w:themeColor="text1"/>
          <w:sz w:val="22"/>
          <w:szCs w:val="22"/>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lastRenderedPageBreak/>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129964C7" w:rsidR="004C7D03" w:rsidRPr="001B2E43" w:rsidRDefault="00373E95" w:rsidP="00373E95">
      <w:pPr>
        <w:tabs>
          <w:tab w:val="left" w:pos="2835"/>
        </w:tabs>
        <w:spacing w:before="120" w:after="120"/>
        <w:jc w:val="both"/>
        <w:rPr>
          <w:rFonts w:ascii="Calibri Light" w:hAnsi="Calibri Light"/>
        </w:rPr>
      </w:pPr>
      <w:r w:rsidRPr="001B2E43">
        <w:rPr>
          <w:rFonts w:ascii="Calibri Light" w:hAnsi="Calibri Light"/>
        </w:rPr>
        <w:t xml:space="preserve">UTB </w:t>
      </w:r>
      <w:r w:rsidR="00A75026" w:rsidRPr="001B2E43">
        <w:rPr>
          <w:rFonts w:ascii="Calibri Light" w:hAnsi="Calibri Light"/>
        </w:rPr>
        <w:t xml:space="preserve">ve Zlíně </w:t>
      </w:r>
      <w:r w:rsidR="004C7D03" w:rsidRPr="001B2E43">
        <w:rPr>
          <w:rFonts w:ascii="Calibri Light" w:hAnsi="Calibri Light"/>
        </w:rPr>
        <w:t>má sta</w:t>
      </w:r>
      <w:r w:rsidRPr="001B2E43">
        <w:rPr>
          <w:rFonts w:ascii="Calibri Light" w:hAnsi="Calibri Light"/>
        </w:rPr>
        <w:t>no</w:t>
      </w:r>
      <w:r w:rsidR="004C7D03" w:rsidRPr="001B2E43">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46479F60" w14:textId="77777777" w:rsidR="009E517D" w:rsidRPr="00C44653" w:rsidRDefault="2D38A6F6" w:rsidP="00035992">
      <w:pPr>
        <w:pStyle w:val="Nadpis2"/>
      </w:pPr>
      <w:r w:rsidRPr="003A2D99">
        <w:lastRenderedPageBreak/>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mobilitních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mobilitní</w:t>
      </w:r>
      <w:r w:rsidR="0022507B" w:rsidRPr="0022507B">
        <w:rPr>
          <w:rFonts w:ascii="Calibri Light" w:hAnsi="Calibri Light" w:cs="FrutigerCE-Light"/>
          <w:lang w:eastAsia="cs-CZ"/>
        </w:rPr>
        <w:t xml:space="preserve">ch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5F31DC18"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 xml:space="preserve">ouladu se směrnicí rektora č. </w:t>
      </w:r>
      <w:del w:id="19" w:author="Simona Mrkvičková" w:date="2018-05-31T08:40:00Z">
        <w:r w:rsidR="00290BED" w:rsidDel="004E4CCF">
          <w:rPr>
            <w:rFonts w:ascii="Calibri Light" w:hAnsi="Calibri Light" w:cs="FrutigerCE-Light"/>
            <w:lang w:eastAsia="cs-CZ"/>
          </w:rPr>
          <w:delText>16</w:delText>
        </w:r>
      </w:del>
      <w:ins w:id="20" w:author="Simona Mrkvičková" w:date="2018-05-31T08:40:00Z">
        <w:r w:rsidR="004E4CCF">
          <w:rPr>
            <w:rFonts w:ascii="Calibri Light" w:hAnsi="Calibri Light" w:cs="FrutigerCE-Light"/>
            <w:lang w:eastAsia="cs-CZ"/>
          </w:rPr>
          <w:t>8</w:t>
        </w:r>
      </w:ins>
      <w:r w:rsidR="00290BED">
        <w:rPr>
          <w:rFonts w:ascii="Calibri Light" w:hAnsi="Calibri Light" w:cs="FrutigerCE-Light"/>
          <w:lang w:eastAsia="cs-CZ"/>
        </w:rPr>
        <w:t>/</w:t>
      </w:r>
      <w:del w:id="21" w:author="Simona Mrkvičková" w:date="2018-05-31T08:40:00Z">
        <w:r w:rsidR="00290BED" w:rsidDel="004E4CCF">
          <w:rPr>
            <w:rFonts w:ascii="Calibri Light" w:hAnsi="Calibri Light" w:cs="FrutigerCE-Light"/>
            <w:lang w:eastAsia="cs-CZ"/>
          </w:rPr>
          <w:delText>2017</w:delText>
        </w:r>
        <w:r w:rsidRPr="0022507B" w:rsidDel="004E4CCF">
          <w:rPr>
            <w:rFonts w:ascii="Calibri Light" w:hAnsi="Calibri Light" w:cs="FrutigerCE-Light"/>
            <w:lang w:eastAsia="cs-CZ"/>
          </w:rPr>
          <w:delText xml:space="preserve"> </w:delText>
        </w:r>
      </w:del>
      <w:ins w:id="22" w:author="Simona Mrkvičková" w:date="2018-05-31T08:40:00Z">
        <w:r w:rsidR="004E4CCF">
          <w:rPr>
            <w:rFonts w:ascii="Calibri Light" w:hAnsi="Calibri Light" w:cs="FrutigerCE-Light"/>
            <w:lang w:eastAsia="cs-CZ"/>
          </w:rPr>
          <w:t>201</w:t>
        </w:r>
        <w:r w:rsidR="004E4CCF">
          <w:rPr>
            <w:rFonts w:ascii="Calibri Light" w:hAnsi="Calibri Light" w:cs="FrutigerCE-Light"/>
            <w:lang w:eastAsia="cs-CZ"/>
          </w:rPr>
          <w:t>8</w:t>
        </w:r>
        <w:r w:rsidR="004E4CCF" w:rsidRPr="0022507B">
          <w:rPr>
            <w:rFonts w:ascii="Calibri Light" w:hAnsi="Calibri Light" w:cs="FrutigerCE-Light"/>
            <w:lang w:eastAsia="cs-CZ"/>
          </w:rPr>
          <w:t xml:space="preserve"> </w:t>
        </w:r>
      </w:ins>
      <w:r w:rsidRPr="0022507B">
        <w:rPr>
          <w:rFonts w:ascii="Calibri Light" w:hAnsi="Calibri Light" w:cs="FrutigerCE-Light"/>
          <w:lang w:eastAsia="cs-CZ"/>
        </w:rPr>
        <w:t>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100FCF" w:rsidRDefault="2D38A6F6" w:rsidP="2D38A6F6">
      <w:pPr>
        <w:spacing w:before="120" w:after="120"/>
        <w:jc w:val="both"/>
        <w:rPr>
          <w:rFonts w:ascii="Calibri Light" w:hAnsi="Calibri Light"/>
        </w:rPr>
      </w:pPr>
      <w:r w:rsidRPr="00100FCF">
        <w:rPr>
          <w:rFonts w:ascii="Calibri Light" w:hAnsi="Calibri Light"/>
        </w:rPr>
        <w:t xml:space="preserve">UTB </w:t>
      </w:r>
      <w:r w:rsidR="00A75026" w:rsidRPr="00100FCF">
        <w:rPr>
          <w:rFonts w:ascii="Calibri Light" w:hAnsi="Calibri Light"/>
        </w:rPr>
        <w:t xml:space="preserve">ve Zlíně </w:t>
      </w:r>
      <w:r w:rsidR="00A03D9E" w:rsidRPr="00100FCF">
        <w:rPr>
          <w:rFonts w:ascii="Calibri Light" w:hAnsi="Calibri Light"/>
        </w:rPr>
        <w:t>dlouhodobě rozvíjí spolupráce</w:t>
      </w:r>
      <w:r w:rsidRPr="00100FCF">
        <w:rPr>
          <w:rFonts w:ascii="Calibri Light" w:hAnsi="Calibri Light"/>
        </w:rPr>
        <w:t xml:space="preserve"> s praxí s přihlédnutím k typům a případným profilům studijních programů; jde zejména o praktickou výuku, zadávání </w:t>
      </w:r>
      <w:r w:rsidR="00C110FA" w:rsidRPr="00100FCF">
        <w:rPr>
          <w:rFonts w:ascii="Calibri Light" w:hAnsi="Calibri Light"/>
        </w:rPr>
        <w:t xml:space="preserve">kvalifikačních a </w:t>
      </w:r>
      <w:r w:rsidRPr="00100FCF">
        <w:rPr>
          <w:rFonts w:ascii="Calibri Light" w:hAnsi="Calibri Light"/>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100FCF" w:rsidRDefault="2D38A6F6" w:rsidP="2D38A6F6">
      <w:pPr>
        <w:spacing w:before="120" w:after="120"/>
        <w:jc w:val="both"/>
        <w:rPr>
          <w:rFonts w:ascii="Calibri Light" w:hAnsi="Calibri Light"/>
        </w:rPr>
      </w:pPr>
      <w:r w:rsidRPr="00100FCF">
        <w:rPr>
          <w:rFonts w:ascii="Calibri Light" w:hAnsi="Calibri Light"/>
        </w:rPr>
        <w:t xml:space="preserve">UTB </w:t>
      </w:r>
      <w:r w:rsidR="00A75026" w:rsidRPr="00100FCF">
        <w:rPr>
          <w:rFonts w:ascii="Calibri Light" w:hAnsi="Calibri Light"/>
        </w:rPr>
        <w:t xml:space="preserve">ve Zlíně </w:t>
      </w:r>
      <w:r w:rsidRPr="00100FCF">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17AAD4B0" w14:textId="247544E7" w:rsidR="003A2D99" w:rsidRDefault="003A2D99" w:rsidP="003A2D99">
      <w:pPr>
        <w:spacing w:before="120" w:after="120"/>
        <w:rPr>
          <w:rFonts w:ascii="Calibri Light" w:hAnsi="Calibri Light"/>
        </w:rPr>
      </w:pPr>
    </w:p>
    <w:p w14:paraId="41E120AB" w14:textId="77777777" w:rsidR="00100FCF" w:rsidRPr="003A2D99" w:rsidRDefault="00100FCF" w:rsidP="003A2D99">
      <w:pPr>
        <w:spacing w:before="120" w:after="120"/>
        <w:rPr>
          <w:rFonts w:ascii="Calibri Light" w:hAnsi="Calibri Light"/>
        </w:rPr>
      </w:pPr>
    </w:p>
    <w:p w14:paraId="622FB769" w14:textId="77777777" w:rsidR="009E517D" w:rsidRPr="00C44653" w:rsidRDefault="2D38A6F6" w:rsidP="00035992">
      <w:pPr>
        <w:pStyle w:val="Nadpis2"/>
      </w:pPr>
      <w:r w:rsidRPr="003A2D99">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lastRenderedPageBreak/>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1D75356" w14:textId="63B0158B" w:rsidR="00A75026" w:rsidRPr="00C44653" w:rsidRDefault="2D38A6F6" w:rsidP="00100FCF">
      <w:pPr>
        <w:spacing w:before="120" w:after="120"/>
        <w:jc w:val="both"/>
        <w:rPr>
          <w:rFonts w:ascii="Calibri Light" w:hAnsi="Calibri Light"/>
        </w:rPr>
      </w:pPr>
      <w:r w:rsidRPr="00C44653">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lastRenderedPageBreak/>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23C20">
        <w:rPr>
          <w:rFonts w:ascii="Calibri Light" w:hAnsi="Calibri Light"/>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repozitář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
        <w:r w:rsidRPr="00C44653">
          <w:rPr>
            <w:rStyle w:val="Hypertextovodkaz"/>
            <w:rFonts w:ascii="Calibri Light" w:hAnsi="Calibri Light"/>
            <w:color w:val="auto"/>
          </w:rPr>
          <w:t>http://po</w:t>
        </w:r>
        <w:bookmarkStart w:id="32" w:name="_GoBack"/>
        <w:bookmarkEnd w:id="32"/>
        <w:r w:rsidRPr="00C44653">
          <w:rPr>
            <w:rStyle w:val="Hypertextovodkaz"/>
            <w:rFonts w:ascii="Calibri Light" w:hAnsi="Calibri Light"/>
            <w:color w:val="auto"/>
          </w:rPr>
          <w:t>rtal.k.utb.cz</w:t>
        </w:r>
      </w:hyperlink>
      <w:r w:rsidRPr="00C44653">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Citační databáze Web of Science a Scopus</w:t>
      </w:r>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kolekce elektronických časopisů Elsevier ScienceDirect, Wiley Online Library, SpringerLink</w:t>
      </w:r>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lastRenderedPageBreak/>
        <w:t>Multioborové plnotextové databáze Ebsco a ProQuest</w:t>
      </w:r>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APO,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302310DF" w:rsidR="00C14C43" w:rsidRDefault="00D016F2" w:rsidP="00A75026">
      <w:pPr>
        <w:jc w:val="both"/>
        <w:rPr>
          <w:rFonts w:ascii="Calibri Light" w:hAnsi="Calibri Light"/>
          <w:color w:val="000000" w:themeColor="text1"/>
        </w:rPr>
      </w:pPr>
      <w:r w:rsidRPr="00D016F2">
        <w:rPr>
          <w:rFonts w:ascii="Calibri Light" w:hAnsi="Calibri Light"/>
          <w:color w:val="000000" w:themeColor="text1"/>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4C4AF9F3" w14:textId="77777777" w:rsidR="00100FCF" w:rsidRPr="00100FCF" w:rsidRDefault="00100FCF" w:rsidP="00A75026">
      <w:pPr>
        <w:jc w:val="both"/>
        <w:rPr>
          <w:rFonts w:ascii="Calibri Light" w:hAnsi="Calibri Light"/>
          <w:color w:val="000000" w:themeColor="text1"/>
        </w:rPr>
      </w:pPr>
    </w:p>
    <w:p w14:paraId="177A96CF" w14:textId="77777777" w:rsidR="009E517D" w:rsidRPr="00C44653" w:rsidRDefault="009E517D" w:rsidP="00C80B17">
      <w:pPr>
        <w:pStyle w:val="Nadpis3"/>
      </w:pPr>
      <w:r w:rsidRPr="00C44653">
        <w:lastRenderedPageBreak/>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40FCB0F3"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w:t>
      </w:r>
      <w:r w:rsidR="00100FCF">
        <w:rPr>
          <w:rFonts w:ascii="Calibri Light" w:hAnsi="Calibri Light"/>
        </w:rPr>
        <w:t>D</w:t>
      </w:r>
      <w:r w:rsidRPr="0015544C">
        <w:rPr>
          <w:rFonts w:ascii="Calibri Light" w:hAnsi="Calibri Light"/>
        </w:rPr>
        <w:t>louhodobým záměrem vzdělávací a vědecké, výzkumné, vývojové a inovační, umělecké nebo další tvůrčí činnosti Univerzity Tomáše Bati ve Zlíně na období 2016–2020 (dále jen „</w:t>
      </w:r>
      <w:r w:rsidR="00100FCF">
        <w:rPr>
          <w:rFonts w:ascii="Calibri Light" w:hAnsi="Calibri Light"/>
        </w:rPr>
        <w:t>Dlouhodobý záměr UTB</w:t>
      </w:r>
      <w:r w:rsidRPr="0015544C">
        <w:rPr>
          <w:rFonts w:ascii="Calibri Light" w:hAnsi="Calibri Light"/>
        </w:rPr>
        <w:t>“)</w:t>
      </w:r>
      <w:r>
        <w:rPr>
          <w:rStyle w:val="Znakapoznpodarou"/>
          <w:rFonts w:ascii="Calibri Light" w:hAnsi="Calibri Light"/>
        </w:rPr>
        <w:footnoteReference w:id="23"/>
      </w:r>
      <w:r w:rsidRPr="0015544C">
        <w:rPr>
          <w:rFonts w:ascii="Calibri Light" w:hAnsi="Calibri Light"/>
        </w:rPr>
        <w:t xml:space="preserve"> a její součást</w:t>
      </w:r>
      <w:r w:rsidR="00D82E23">
        <w:rPr>
          <w:rFonts w:ascii="Calibri Light" w:hAnsi="Calibri Light"/>
        </w:rPr>
        <w:t>í Plánem</w:t>
      </w:r>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Pr="0015544C">
        <w:rPr>
          <w:rFonts w:ascii="Calibri Light" w:hAnsi="Calibri Light"/>
        </w:rPr>
        <w:t xml:space="preserve">a také s </w:t>
      </w:r>
      <w:r w:rsidR="00100FCF">
        <w:rPr>
          <w:rFonts w:ascii="Calibri Light" w:hAnsi="Calibri Light"/>
        </w:rPr>
        <w:t>D</w:t>
      </w:r>
      <w:r w:rsidRPr="0015544C">
        <w:rPr>
          <w:rFonts w:ascii="Calibri Light" w:hAnsi="Calibri Light"/>
        </w:rPr>
        <w:t>louhodobým 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strategickým dokumentem Statutem </w:t>
      </w:r>
      <w:r w:rsidR="000E57AD" w:rsidRPr="000E57AD">
        <w:rPr>
          <w:rFonts w:ascii="Calibri Light" w:hAnsi="Calibri Light"/>
        </w:rPr>
        <w:t>Fakulty technologické Univerzity Tomáše Bati ve Zlíně</w:t>
      </w:r>
      <w:r w:rsidR="00CE7309">
        <w:rPr>
          <w:rFonts w:ascii="Calibri Light" w:hAnsi="Calibri Light"/>
        </w:rPr>
        <w:t>.</w:t>
      </w:r>
      <w:r w:rsidR="000E57AD">
        <w:rPr>
          <w:rStyle w:val="Znakapoznpodarou"/>
          <w:rFonts w:ascii="Calibri Light" w:hAnsi="Calibri Light"/>
        </w:rPr>
        <w:footnoteReference w:id="25"/>
      </w:r>
      <w:r w:rsidR="00CE7309">
        <w:rPr>
          <w:rFonts w:ascii="Calibri Light" w:hAnsi="Calibri Light"/>
        </w:rPr>
        <w:t xml:space="preserve"> V článcích 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379CD8BD" w:rsidR="009E517D" w:rsidRDefault="009E517D" w:rsidP="008848E6">
      <w:pPr>
        <w:pStyle w:val="Nadpis3"/>
        <w:ind w:left="993" w:hanging="273"/>
      </w:pPr>
      <w:r>
        <w:t xml:space="preserve">Souvislost s tvůrčí činností vysoké </w:t>
      </w:r>
      <w:r w:rsidR="00100FCF">
        <w:t>školy</w:t>
      </w:r>
    </w:p>
    <w:p w14:paraId="6FDB7C4E" w14:textId="37B743E5" w:rsidR="009E517D" w:rsidRDefault="009E517D" w:rsidP="008848E6">
      <w:pPr>
        <w:spacing w:after="0"/>
        <w:ind w:left="3540"/>
      </w:pPr>
      <w:r>
        <w:t>Standard 2.2</w:t>
      </w:r>
      <w:r w:rsidR="00E34889">
        <w:t>a</w:t>
      </w:r>
    </w:p>
    <w:p w14:paraId="23C3670B" w14:textId="65C62410" w:rsidR="00E34889" w:rsidRPr="004B2543" w:rsidRDefault="00E34889" w:rsidP="004B2543">
      <w:pPr>
        <w:jc w:val="both"/>
        <w:rPr>
          <w:rFonts w:ascii="Calibri Light" w:hAnsi="Calibri Light"/>
        </w:rPr>
      </w:pPr>
      <w:r w:rsidRPr="00E34889">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w:t>
      </w:r>
      <w:r w:rsidR="00B13C66" w:rsidRPr="00B13C66">
        <w:rPr>
          <w:rFonts w:ascii="Calibri Light" w:hAnsi="Calibri Light"/>
        </w:rPr>
        <w:t xml:space="preserve">UTB ve Zlíně vykonává tvůrčí činnost v oblasti </w:t>
      </w:r>
      <w:r w:rsidR="00102DEB" w:rsidRPr="00102DEB">
        <w:rPr>
          <w:rFonts w:ascii="Calibri Light" w:hAnsi="Calibri Light"/>
        </w:rPr>
        <w:t>Biotechnologie a aplikované mikrobiologie, Potravinářství nebo Environmentální vědy</w:t>
      </w:r>
      <w:r w:rsidR="00B13C66" w:rsidRPr="00B13C66">
        <w:rPr>
          <w:rFonts w:ascii="Calibri Light" w:hAnsi="Calibri Light"/>
        </w:rPr>
        <w:t>. Za dobu bezmála 15 let vzniklo několik desítek technologicky orientovaných článků publikovaných v mezinárodních časopisech s impakt faktorem.</w:t>
      </w:r>
      <w:r w:rsidR="00ED6CBF">
        <w:rPr>
          <w:rFonts w:ascii="Calibri Light" w:hAnsi="Calibri Light"/>
        </w:rPr>
        <w:t xml:space="preserve"> V rámci publikací evidovaných v databázi Web of Science Core Colection autoři z UTB publikovali za posledních 5 let </w:t>
      </w:r>
      <w:r w:rsidR="00B13C66">
        <w:rPr>
          <w:rFonts w:ascii="Calibri Light" w:hAnsi="Calibri Light"/>
        </w:rPr>
        <w:t>65</w:t>
      </w:r>
      <w:r w:rsidR="00ED6CBF">
        <w:rPr>
          <w:rFonts w:ascii="Calibri Light" w:hAnsi="Calibri Light"/>
        </w:rPr>
        <w:t xml:space="preserve"> publikací v oboru </w:t>
      </w:r>
      <w:r w:rsidR="00B13C66" w:rsidRPr="00B13C66">
        <w:rPr>
          <w:rFonts w:ascii="Calibri Light" w:hAnsi="Calibri Light"/>
        </w:rPr>
        <w:t>FOOD SCIENCE &amp; TECHNOLOGY</w:t>
      </w:r>
      <w:r w:rsidR="00ED6CBF">
        <w:rPr>
          <w:rFonts w:ascii="Calibri Light" w:hAnsi="Calibri Light"/>
        </w:rPr>
        <w:t xml:space="preserve">, což činí </w:t>
      </w:r>
      <w:r w:rsidR="00B13C66">
        <w:rPr>
          <w:rFonts w:ascii="Calibri Light" w:hAnsi="Calibri Light"/>
        </w:rPr>
        <w:t>6,6</w:t>
      </w:r>
      <w:r w:rsidR="00ED6CBF">
        <w:rPr>
          <w:rFonts w:ascii="Calibri Light" w:hAnsi="Calibri Light"/>
        </w:rPr>
        <w:t>% z celkového počtu publikací s afilací ČR.</w:t>
      </w:r>
      <w:r w:rsidR="00B13C66">
        <w:rPr>
          <w:rFonts w:ascii="Calibri Light" w:hAnsi="Calibri Light"/>
        </w:rPr>
        <w:t xml:space="preserve"> </w:t>
      </w:r>
      <w:r w:rsidR="004B2543" w:rsidRPr="004B2543">
        <w:rPr>
          <w:rFonts w:ascii="Calibri Light" w:hAnsi="Calibri Light"/>
        </w:rPr>
        <w:t>Předkládaný návrh akreditace je koncipován pro posílení tvůrčí činnosti fakulty a její rozvoj i do budoucna.</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619BDB24" w14:textId="523F4994" w:rsidR="00AD1FAB" w:rsidRDefault="00674E5F" w:rsidP="00674E5F">
      <w:pPr>
        <w:jc w:val="both"/>
        <w:rPr>
          <w:rFonts w:ascii="Calibri Light" w:hAnsi="Calibri Light"/>
        </w:rPr>
      </w:pPr>
      <w:r w:rsidRPr="00674E5F">
        <w:rPr>
          <w:rFonts w:ascii="Calibri Light" w:hAnsi="Calibri Light"/>
        </w:rPr>
        <w:t>Internacionalizace studijních programů je jedním z prioritních cílů UTB ve Zlíně, což je za</w:t>
      </w:r>
      <w:r w:rsidR="00100FCF">
        <w:rPr>
          <w:rFonts w:ascii="Calibri Light" w:hAnsi="Calibri Light"/>
        </w:rPr>
        <w:t>kotveno i v Dlouhodobém záměru</w:t>
      </w:r>
      <w:r w:rsidRPr="00674E5F">
        <w:rPr>
          <w:rFonts w:ascii="Calibri Light" w:hAnsi="Calibri Light"/>
        </w:rPr>
        <w:t xml:space="preserve"> UTB. Cílem je, aby studenti magisterských studijních programů byli v rámci svého studia vysíláni na studijní pobyt nebo stáž v zahraničí trvající alespoň 14 dnů. Podporu má </w:t>
      </w:r>
      <w:r w:rsidRPr="00674E5F">
        <w:rPr>
          <w:rFonts w:ascii="Calibri Light" w:hAnsi="Calibri Light"/>
        </w:rPr>
        <w:lastRenderedPageBreak/>
        <w:t>rovněž mezinárodní výměna akademických pracovníků. Na úrovni UTB  je pozornost věnovaná internacionalizaci dokumentována obsahem webových stránek</w:t>
      </w:r>
      <w:ins w:id="42" w:author="Simona Mrkvičková" w:date="2018-05-31T09:19:00Z">
        <w:r w:rsidR="0008637F">
          <w:rPr>
            <w:rFonts w:ascii="Calibri Light" w:hAnsi="Calibri Light"/>
          </w:rPr>
          <w:t xml:space="preserve"> mezinárodního oddělení</w:t>
        </w:r>
      </w:ins>
      <w:del w:id="43" w:author="Simona Mrkvičková" w:date="2018-05-31T09:18:00Z">
        <w:r w:rsidRPr="00674E5F" w:rsidDel="0008637F">
          <w:rPr>
            <w:rFonts w:ascii="Calibri Light" w:hAnsi="Calibri Light"/>
          </w:rPr>
          <w:delText xml:space="preserve"> http://www.utb.cz/mezinarodni-spoluprace/chci-studovat-v-zahranici</w:delText>
        </w:r>
      </w:del>
      <w:ins w:id="44" w:author="Simona Mrkvičková" w:date="2018-05-31T09:18:00Z">
        <w:r w:rsidR="0008637F">
          <w:rPr>
            <w:rStyle w:val="Znakapoznpodarou"/>
            <w:rFonts w:ascii="Calibri Light" w:hAnsi="Calibri Light"/>
          </w:rPr>
          <w:footnoteReference w:id="29"/>
        </w:r>
      </w:ins>
      <w:r w:rsidRPr="00674E5F">
        <w:rPr>
          <w:rFonts w:ascii="Calibri Light" w:hAnsi="Calibri Light"/>
        </w:rPr>
        <w:t>, kde se studenti dozvědí všechny potřebné informace týkající s</w:t>
      </w:r>
      <w:r w:rsidR="004B4A64">
        <w:rPr>
          <w:rFonts w:ascii="Calibri Light" w:hAnsi="Calibri Light"/>
        </w:rPr>
        <w:t xml:space="preserve">e možnosti studia v zahraničí. </w:t>
      </w:r>
      <w:r w:rsidRPr="00674E5F">
        <w:rPr>
          <w:rFonts w:ascii="Calibri Light" w:hAnsi="Calibri Light"/>
        </w:rPr>
        <w:t>Fakulta technologická má uzavřenu řadu bilaterálních dohod v rámci programu Erasmus+ s partnerskými školami, kde mohou studenti využít studijních programů s obdobným odborným zaměřením. Tyto instituce jsou uvedeny na webových stránkách</w:t>
      </w:r>
      <w:ins w:id="46" w:author="Simona Mrkvičková" w:date="2018-05-31T08:50:00Z">
        <w:r w:rsidR="007C35DC">
          <w:rPr>
            <w:rStyle w:val="Znakapoznpodarou"/>
            <w:rFonts w:ascii="Calibri Light" w:hAnsi="Calibri Light"/>
          </w:rPr>
          <w:footnoteReference w:id="30"/>
        </w:r>
      </w:ins>
      <w:del w:id="49" w:author="Simona Mrkvičková" w:date="2018-05-31T08:50:00Z">
        <w:r w:rsidRPr="00674E5F" w:rsidDel="007C35DC">
          <w:rPr>
            <w:rFonts w:ascii="Calibri Light" w:hAnsi="Calibri Light"/>
          </w:rPr>
          <w:delText xml:space="preserve"> http://www.utb.cz/mezinarodni-spoluprace/bilateralni-smlouvy-1</w:delText>
        </w:r>
      </w:del>
      <w:r w:rsidRPr="00674E5F">
        <w:rPr>
          <w:rFonts w:ascii="Calibri Light" w:hAnsi="Calibri Light"/>
        </w:rPr>
        <w:t>. V rámci programu Freemoover mohou studenti využít dalších partnerských pracovišť. Na Fakultě technologické v současnosti probíhá projekt Ceepus (Central European Exchange Programme for University Studies), což je středoevropský výměnný univerzitní program zaměřený na regionální spolupráci v rámci sítí univerzit</w:t>
      </w:r>
      <w:r w:rsidR="00652CD2">
        <w:rPr>
          <w:rStyle w:val="Znakapoznpodarou"/>
          <w:rFonts w:ascii="Calibri Light" w:hAnsi="Calibri Light"/>
        </w:rPr>
        <w:footnoteReference w:id="31"/>
      </w:r>
      <w:r w:rsidR="00CE62FD">
        <w:rPr>
          <w:rFonts w:ascii="Calibri Light" w:hAnsi="Calibri Light"/>
        </w:rPr>
        <w:t xml:space="preserve"> </w:t>
      </w:r>
      <w:r w:rsidRPr="00674E5F">
        <w:rPr>
          <w:rFonts w:ascii="Calibri Light" w:hAnsi="Calibri Light"/>
        </w:rPr>
        <w:t xml:space="preserve">. Konkrétní počty studentů, kteří se zapojují do programů mezinárodní spolupráce ve vzdělávání, jsou uvedeny ve výročních zprávách </w:t>
      </w:r>
      <w:r w:rsidR="00CE62FD">
        <w:rPr>
          <w:rFonts w:ascii="Calibri Light" w:hAnsi="Calibri Light"/>
        </w:rPr>
        <w:t>F</w:t>
      </w:r>
      <w:r w:rsidRPr="00674E5F">
        <w:rPr>
          <w:rFonts w:ascii="Calibri Light" w:hAnsi="Calibri Light"/>
        </w:rPr>
        <w:t xml:space="preserve">akulty technologické. </w:t>
      </w:r>
      <w:r w:rsidR="004B4A64" w:rsidRPr="004B4A64">
        <w:rPr>
          <w:rFonts w:ascii="Calibri Light" w:hAnsi="Calibri Light"/>
        </w:rPr>
        <w:t xml:space="preserve">Studenti i akademičtí pracovníci vyjíždějí na krátkodobé i dlouhodobé pobyty na obdobně orientovaných univerzit zejména v Evropě. Jmenovat lze například </w:t>
      </w:r>
      <w:r w:rsidR="004B4A64" w:rsidRPr="004B4A64">
        <w:rPr>
          <w:rFonts w:ascii="Calibri Light" w:hAnsi="Calibri Light"/>
          <w:lang w:val="en-GB"/>
        </w:rPr>
        <w:t>University College Cork (Irsko)</w:t>
      </w:r>
      <w:r w:rsidR="004B4A64" w:rsidRPr="004B4A64">
        <w:rPr>
          <w:rFonts w:ascii="Calibri Light" w:hAnsi="Calibri Light"/>
        </w:rPr>
        <w:t xml:space="preserve">, </w:t>
      </w:r>
      <w:r w:rsidR="00102DEB" w:rsidRPr="00102DEB">
        <w:rPr>
          <w:rFonts w:ascii="Calibri Light" w:hAnsi="Calibri Light"/>
        </w:rPr>
        <w:t>Universite Blaise-Pascal Clermond-Ferrand (Francie)</w:t>
      </w:r>
      <w:r w:rsidR="004B4A64" w:rsidRPr="00102DEB">
        <w:rPr>
          <w:rFonts w:ascii="Calibri Light" w:hAnsi="Calibri Light"/>
        </w:rPr>
        <w:t>,</w:t>
      </w:r>
      <w:r w:rsidR="004B4A64" w:rsidRPr="004B4A64">
        <w:rPr>
          <w:rFonts w:ascii="Calibri Light" w:hAnsi="Calibri Light"/>
        </w:rPr>
        <w:t xml:space="preserve"> Polytechnic Institute in Beja (Portugalsko) a řada jiných. Při těchto pobytech dochází k výměně a sdílení zkušeností v širším mezinárodním prostoru, které jsou pak zpětně promítány do studijních plánů, resp. výuky jednotlivých předmětů.</w:t>
      </w:r>
    </w:p>
    <w:p w14:paraId="1DC158AE" w14:textId="77777777" w:rsidR="00082A54" w:rsidRPr="00674E5F" w:rsidRDefault="00082A54"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39C084CF" w14:textId="03EF4E38" w:rsidR="00663B90" w:rsidRDefault="00663B90" w:rsidP="00663B90">
      <w:pPr>
        <w:jc w:val="both"/>
        <w:rPr>
          <w:ins w:id="51" w:author="Buňková Leona" w:date="2018-05-25T12:59:00Z"/>
          <w:rFonts w:ascii="Calibri Light" w:hAnsi="Calibri Light"/>
        </w:rPr>
      </w:pPr>
      <w:ins w:id="52" w:author="Buňková Leona" w:date="2018-05-25T12:59:00Z">
        <w:r>
          <w:rPr>
            <w:rFonts w:ascii="Calibri Light" w:hAnsi="Calibri Light"/>
          </w:rPr>
          <w:t xml:space="preserve">Studijní program je koncipován jako kombinovaný, s participací dvou oblastí vzdělávání, a sice Biologie, ekologie </w:t>
        </w:r>
      </w:ins>
      <w:ins w:id="53" w:author="Simona Mrkvičková" w:date="2018-05-31T08:52:00Z">
        <w:r w:rsidR="007C35DC">
          <w:rPr>
            <w:rFonts w:ascii="Calibri Light" w:hAnsi="Calibri Light"/>
          </w:rPr>
          <w:t xml:space="preserve">a </w:t>
        </w:r>
      </w:ins>
      <w:ins w:id="54" w:author="Buňková Leona" w:date="2018-05-25T12:59:00Z">
        <w:r>
          <w:rPr>
            <w:rFonts w:ascii="Calibri Light" w:hAnsi="Calibri Light"/>
          </w:rPr>
          <w:t>životní prostředí a Potravinářství, jejichž podíl činí 59 %, resp. 41 %. Podíl jednotlivých oblastí vzdělávání byl stanoven na základě přiřazení základních teoretických předmětů a předmětů profilujícího základu do jedné z oblastí vzdělávání, načež byl proveden součet počtu kreditů za jednotlivé předměty udělovaný pro předměty v dané oblasti a spočten podíl každé z oblastí vzdělávání. Rozdělení předmětů do jednotlivých oblastí vzdělávání, počet kreditů za jednotlivé předměty, jakož i jejich suma, je následující:</w:t>
        </w:r>
      </w:ins>
    </w:p>
    <w:p w14:paraId="29B3BBF6" w14:textId="77777777" w:rsidR="00663B90" w:rsidRDefault="00663B90" w:rsidP="00663B90">
      <w:pPr>
        <w:pStyle w:val="Odstavecseseznamem"/>
        <w:numPr>
          <w:ilvl w:val="0"/>
          <w:numId w:val="28"/>
        </w:numPr>
        <w:jc w:val="both"/>
        <w:rPr>
          <w:ins w:id="55" w:author="Buňková Leona" w:date="2018-05-25T12:59:00Z"/>
          <w:rFonts w:ascii="Calibri Light" w:hAnsi="Calibri Light"/>
        </w:rPr>
      </w:pPr>
      <w:ins w:id="56" w:author="Buňková Leona" w:date="2018-05-25T12:59:00Z">
        <w:r>
          <w:rPr>
            <w:rFonts w:ascii="Calibri Light" w:hAnsi="Calibri Light"/>
          </w:rPr>
          <w:t xml:space="preserve">oblast vzdělávání </w:t>
        </w:r>
        <w:r>
          <w:rPr>
            <w:rFonts w:ascii="Calibri Light" w:hAnsi="Calibri Light"/>
            <w:i/>
          </w:rPr>
          <w:t xml:space="preserve">Biologie, ekologie a životní prostředí: </w:t>
        </w:r>
        <w:r>
          <w:rPr>
            <w:rFonts w:ascii="Calibri Light" w:hAnsi="Calibri Light"/>
          </w:rPr>
          <w:t xml:space="preserve">Proteinové a enzymové inženýrství (2 kr); Bioinženýrství (5 kr); </w:t>
        </w:r>
        <w:r w:rsidRPr="00002A96">
          <w:rPr>
            <w:rFonts w:ascii="Calibri Light" w:hAnsi="Calibri Light"/>
          </w:rPr>
          <w:t>Biotechnologie pro ochranu prostředí</w:t>
        </w:r>
        <w:r>
          <w:rPr>
            <w:rFonts w:ascii="Calibri Light" w:hAnsi="Calibri Light"/>
          </w:rPr>
          <w:t xml:space="preserve"> (4 kr); Metody molekulární biologie (5 kr); Rekombinantní biotechnologie (3 kr); </w:t>
        </w:r>
        <w:r w:rsidRPr="00002A96">
          <w:rPr>
            <w:rFonts w:ascii="Calibri Light" w:hAnsi="Calibri Light"/>
          </w:rPr>
          <w:t>Biomedicínské aplikace a farmakologické biotechnologie</w:t>
        </w:r>
        <w:r>
          <w:rPr>
            <w:rFonts w:ascii="Calibri Light" w:hAnsi="Calibri Light"/>
          </w:rPr>
          <w:t xml:space="preserve"> (4 kr); Bionanotechnologie (4 kr); </w:t>
        </w:r>
        <w:r w:rsidRPr="00FF7638">
          <w:rPr>
            <w:rFonts w:ascii="Calibri Light" w:hAnsi="Calibri Light"/>
          </w:rPr>
          <w:t>Biotechnologie v čistírenských procesech</w:t>
        </w:r>
        <w:r>
          <w:rPr>
            <w:rFonts w:ascii="Calibri Light" w:hAnsi="Calibri Light"/>
          </w:rPr>
          <w:t xml:space="preserve"> (2 kr); </w:t>
        </w:r>
        <w:r w:rsidRPr="00FF7638">
          <w:rPr>
            <w:rFonts w:ascii="Calibri Light" w:hAnsi="Calibri Light"/>
          </w:rPr>
          <w:t>Prevence zneužití biotechnologických aplikací</w:t>
        </w:r>
        <w:r>
          <w:rPr>
            <w:rFonts w:ascii="Calibri Light" w:hAnsi="Calibri Light"/>
          </w:rPr>
          <w:t xml:space="preserve"> (4 kr); Biotechnologický projekt I (2 kr); Biotechnologický projekt II (4 kr) – celkem tedy 39 kreditů;</w:t>
        </w:r>
      </w:ins>
    </w:p>
    <w:p w14:paraId="6F3EA022" w14:textId="77777777" w:rsidR="00663B90" w:rsidRDefault="00663B90" w:rsidP="00663B90">
      <w:pPr>
        <w:pStyle w:val="Odstavecseseznamem"/>
        <w:numPr>
          <w:ilvl w:val="0"/>
          <w:numId w:val="28"/>
        </w:numPr>
        <w:jc w:val="both"/>
        <w:rPr>
          <w:ins w:id="57" w:author="Buňková Leona" w:date="2018-05-25T12:59:00Z"/>
          <w:rFonts w:ascii="Calibri Light" w:hAnsi="Calibri Light"/>
        </w:rPr>
      </w:pPr>
      <w:ins w:id="58" w:author="Buňková Leona" w:date="2018-05-25T12:59:00Z">
        <w:r>
          <w:rPr>
            <w:rFonts w:ascii="Calibri Light" w:hAnsi="Calibri Light"/>
          </w:rPr>
          <w:t xml:space="preserve">oblast vzdělávání </w:t>
        </w:r>
        <w:r>
          <w:rPr>
            <w:rFonts w:ascii="Calibri Light" w:hAnsi="Calibri Light"/>
            <w:i/>
          </w:rPr>
          <w:t xml:space="preserve">Potravinářství: </w:t>
        </w:r>
        <w:r>
          <w:rPr>
            <w:rFonts w:ascii="Calibri Light" w:hAnsi="Calibri Light"/>
          </w:rPr>
          <w:t xml:space="preserve">Potravinářské biotechnologie I (6 kr); Potravinářské biotechnologie II (5 kr); </w:t>
        </w:r>
        <w:r w:rsidRPr="00A155D2">
          <w:rPr>
            <w:rFonts w:ascii="Calibri Light" w:hAnsi="Calibri Light"/>
          </w:rPr>
          <w:t>Analýza surovin a produktů biotechnologií</w:t>
        </w:r>
        <w:r>
          <w:rPr>
            <w:rFonts w:ascii="Calibri Light" w:hAnsi="Calibri Light"/>
          </w:rPr>
          <w:t xml:space="preserve"> (5 kr), </w:t>
        </w:r>
        <w:r w:rsidRPr="00A155D2">
          <w:rPr>
            <w:rFonts w:ascii="Calibri Light" w:hAnsi="Calibri Light"/>
          </w:rPr>
          <w:t>Senzorické hodnocení potravin</w:t>
        </w:r>
        <w:r>
          <w:rPr>
            <w:rFonts w:ascii="Calibri Light" w:hAnsi="Calibri Light"/>
          </w:rPr>
          <w:t xml:space="preserve"> (4 kr); </w:t>
        </w:r>
        <w:r w:rsidRPr="00A155D2">
          <w:rPr>
            <w:rFonts w:ascii="Calibri Light" w:hAnsi="Calibri Light"/>
          </w:rPr>
          <w:t>Výroba alkoholických a nealkoholických nápojů</w:t>
        </w:r>
        <w:r>
          <w:rPr>
            <w:rFonts w:ascii="Calibri Light" w:hAnsi="Calibri Light"/>
          </w:rPr>
          <w:t xml:space="preserve"> (4 kr) – celkem 24 kreditů;</w:t>
        </w:r>
      </w:ins>
    </w:p>
    <w:p w14:paraId="50923B67" w14:textId="77777777" w:rsidR="00663B90" w:rsidRDefault="00663B90" w:rsidP="00663B90">
      <w:pPr>
        <w:pStyle w:val="Odstavecseseznamem"/>
        <w:numPr>
          <w:ilvl w:val="0"/>
          <w:numId w:val="28"/>
        </w:numPr>
        <w:jc w:val="both"/>
        <w:rPr>
          <w:ins w:id="59" w:author="Buňková Leona" w:date="2018-05-25T12:59:00Z"/>
          <w:rFonts w:ascii="Calibri Light" w:hAnsi="Calibri Light"/>
        </w:rPr>
      </w:pPr>
      <w:ins w:id="60" w:author="Buňková Leona" w:date="2018-05-25T12:59:00Z">
        <w:r>
          <w:rPr>
            <w:rFonts w:ascii="Calibri Light" w:hAnsi="Calibri Light"/>
          </w:rPr>
          <w:t xml:space="preserve">předměty spadající do obou oblastí vzdělávání: Mikrobiologie v biotechnologiích (7 kr); Toxikologie (3 kr); </w:t>
        </w:r>
        <w:r w:rsidRPr="00A155D2">
          <w:rPr>
            <w:rFonts w:ascii="Calibri Light" w:hAnsi="Calibri Light"/>
          </w:rPr>
          <w:t>Legislativa v biotechnologických aplikacích</w:t>
        </w:r>
        <w:r>
          <w:rPr>
            <w:rFonts w:ascii="Calibri Light" w:hAnsi="Calibri Light"/>
          </w:rPr>
          <w:t xml:space="preserve"> (4 kr); </w:t>
        </w:r>
        <w:r w:rsidRPr="00A155D2">
          <w:rPr>
            <w:rFonts w:ascii="Calibri Light" w:hAnsi="Calibri Light"/>
          </w:rPr>
          <w:t xml:space="preserve">Řízení bezpečnosti v </w:t>
        </w:r>
        <w:r w:rsidRPr="00A155D2">
          <w:rPr>
            <w:rFonts w:ascii="Calibri Light" w:hAnsi="Calibri Light"/>
          </w:rPr>
          <w:lastRenderedPageBreak/>
          <w:t>biotechnologiích</w:t>
        </w:r>
        <w:r>
          <w:rPr>
            <w:rFonts w:ascii="Calibri Light" w:hAnsi="Calibri Light"/>
          </w:rPr>
          <w:t xml:space="preserve"> (4 kr) – celkem 18 kreditů. Kredity se dělí rovným dílem do obou oblastí vzdělávání.</w:t>
        </w:r>
      </w:ins>
    </w:p>
    <w:p w14:paraId="14FDAC6C" w14:textId="77777777" w:rsidR="00663B90" w:rsidRPr="007D26FF" w:rsidRDefault="00663B90" w:rsidP="00663B90">
      <w:pPr>
        <w:jc w:val="both"/>
        <w:rPr>
          <w:ins w:id="61" w:author="Buňková Leona" w:date="2018-05-25T12:59:00Z"/>
          <w:rFonts w:ascii="Calibri Light" w:hAnsi="Calibri Light"/>
        </w:rPr>
      </w:pPr>
      <w:ins w:id="62" w:author="Buňková Leona" w:date="2018-05-25T12:59:00Z">
        <w:r>
          <w:rPr>
            <w:rFonts w:ascii="Calibri Light" w:hAnsi="Calibri Light"/>
          </w:rPr>
          <w:t xml:space="preserve">Celková suma kreditů teoretických předmětů a předmětů profilujícího základu je 81, z toho na předměty v oblasti vzdělávání </w:t>
        </w:r>
        <w:r>
          <w:rPr>
            <w:rFonts w:ascii="Calibri Light" w:hAnsi="Calibri Light"/>
            <w:i/>
          </w:rPr>
          <w:t xml:space="preserve">Biologie, ekologie a životní prostředí </w:t>
        </w:r>
        <w:r>
          <w:rPr>
            <w:rFonts w:ascii="Calibri Light" w:hAnsi="Calibri Light"/>
          </w:rPr>
          <w:t xml:space="preserve">připadá 48 kreditů (39 + 9), tj. 59 % a v oblasti vzdělávání </w:t>
        </w:r>
        <w:r>
          <w:rPr>
            <w:rFonts w:ascii="Calibri Light" w:hAnsi="Calibri Light"/>
            <w:i/>
          </w:rPr>
          <w:t xml:space="preserve">Potravinářství </w:t>
        </w:r>
        <w:r>
          <w:rPr>
            <w:rFonts w:ascii="Calibri Light" w:hAnsi="Calibri Light"/>
          </w:rPr>
          <w:t>33 kreditů (24 + 9), tj. 41 %.</w:t>
        </w:r>
      </w:ins>
    </w:p>
    <w:p w14:paraId="0D192F9D" w14:textId="77777777" w:rsidR="00102DEB" w:rsidRPr="00102DEB" w:rsidRDefault="00102DEB" w:rsidP="00102DEB">
      <w:pPr>
        <w:jc w:val="both"/>
        <w:rPr>
          <w:rFonts w:ascii="Calibri Light" w:hAnsi="Calibri Light"/>
        </w:rPr>
      </w:pPr>
      <w:r w:rsidRPr="00102DEB">
        <w:rPr>
          <w:rFonts w:ascii="Calibri Light" w:hAnsi="Calibri Light"/>
        </w:rPr>
        <w:t>Absolventi jsou odborně vychováni pro řídicí technologické a kontrolní pozice v biotechnologických a potravinářských podnicích a dalších oborech, kde se aplikují živé organizmy nebo jejich metabolity (produkty). Absolventi mají teoretické a praktické vědomosti o podstatě biologických, biochemických, biotechnologických a molekulárně biologických procesů. Jsou schopni se orientovat v moderních biotechnologických metodách a postupech, které mohou prakticky uplatňovat při analýze biologického materiálu. Ovládají techniky kultivace organizmů využívaných v biotechnologiích a přípravy biotechnologicky významných látek. V oblasti metod molekulární a buněčné biologie jsou schopni aplikovat metody izolace, charakterizace a klonovaní genů, rekombinantní DNA technologie, transformace mikroorganizmů apod. Tyto znalosti jim umožní uplatnit se v oblasti potravinářských, environmentálních, zemědělských, chemických a farmaceutických biotechnologií. Praktické uplatnění mohou nalézt především v laboratořích, výrobních a technologických zařízeních firem a výrobních podniků v potravinářství, při ochraně životního prostředí, v zemědělství nebo ve farmaceutickém průmyslu. Dále se mohou rovněž uplatnit ve státní správě zajišťující dozor nad výrobou vybraných biotechnologických a potravinářských produktů (například doplňků stravy), kontrolních funkcích v oblasti životního prostředí nebo ve výzkumných a vývojových pracovištích zabývajících se biotechnologickými aplikacemi.</w:t>
      </w:r>
    </w:p>
    <w:p w14:paraId="2FBC31E3" w14:textId="4F66462F" w:rsidR="00082A54" w:rsidRDefault="00102DEB" w:rsidP="00102DEB">
      <w:pPr>
        <w:jc w:val="both"/>
        <w:rPr>
          <w:rFonts w:ascii="Calibri Light" w:hAnsi="Calibri Light"/>
        </w:rPr>
      </w:pPr>
      <w:r w:rsidRPr="00102DEB">
        <w:rPr>
          <w:rFonts w:ascii="Calibri Light" w:hAnsi="Calibri Light"/>
        </w:rPr>
        <w:t>K získání výše uvedených kompetencí jsou do studijních plánů zavedeny předměty z oblastí biotechnologií a aplikované mikrobiologie (zabezpečené především předměty Potravinářské biotechnologie I a II, Mikrobiologie v biotechnologiích, Biotechnologie pro ochranu životního prostředí, Rekombinantní biotechnologie, Biomedicínské aplikace a farmakologické biotechnologie, Bionanotechnologie, Biotechnologie v čistírenských procesech, Výroba alkoholických a nealkoholických nápojů), kdy je kladen důraz na aplikace biotechnologických procesů. Výuku základních biotechnologických předmětů doplňuje praktická výuka cvičení a Biotechnologického projektu I a II, která umožní lépe si osvojit teoretické znalosti biotechnologických procesů a aplikovat je v praxi. Předměty Analýza surovin a produktů biotechnologií, Proteinové a enzymové inženýrství, Metody molekulární biologie, Vzorkování pro biotechnologické analýzy a Senzorická analýza potravin poskytují absolventovi studijního programu Biotechnologie znalosti z oblasti chemické, fyzikální analýzy a metod senzorické analýzy, které mu umožní správně používat a zejména interpretovat výsledky těchto analýz. Předměty zaměřené na analýzu potravin spolu s Legislativou v biotechnologiích, Řízením bezpečnosti v biotechnologiích a Prevencí zneužití biotechnologických aplikací absolventi využijí při hodnocení jakosti a zdravotní nezávadnosti posuzovaných surovin, meziproduktů a finálních produktů a při aplikaci postupů správné výrobní a hygienické praxe v biotechnologických aplikacích.</w:t>
      </w:r>
    </w:p>
    <w:p w14:paraId="219F54A4" w14:textId="77777777" w:rsidR="00102DEB" w:rsidRPr="00AD1FAB" w:rsidRDefault="00102DEB" w:rsidP="00102DEB">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DB7BF19" w14:textId="69ACD545" w:rsidR="00AD1FAB" w:rsidRPr="00102DEB" w:rsidRDefault="00AD1FAB" w:rsidP="00102DEB">
      <w:pPr>
        <w:pStyle w:val="Default"/>
        <w:jc w:val="both"/>
        <w:rPr>
          <w:rFonts w:ascii="Calibri Light" w:hAnsi="Calibri Light"/>
          <w:sz w:val="22"/>
          <w:szCs w:val="22"/>
        </w:rPr>
      </w:pPr>
      <w:r w:rsidRPr="00102DEB">
        <w:rPr>
          <w:rFonts w:ascii="Calibri Light" w:hAnsi="Calibri Light"/>
          <w:sz w:val="22"/>
          <w:szCs w:val="22"/>
        </w:rPr>
        <w:t>Jazykové kompetence studentů v magisterském stupni studia navazují na základy, kterých se studentům dostalo v bakalářském stupni studia a jsou dále rozvíjeny ve dvou předmětech Angličtina v</w:t>
      </w:r>
      <w:r w:rsidR="004B4A64" w:rsidRPr="00102DEB">
        <w:rPr>
          <w:rFonts w:ascii="Calibri Light" w:hAnsi="Calibri Light"/>
          <w:sz w:val="22"/>
          <w:szCs w:val="22"/>
        </w:rPr>
        <w:t> </w:t>
      </w:r>
      <w:r w:rsidR="00102DEB">
        <w:rPr>
          <w:rFonts w:ascii="Calibri Light" w:hAnsi="Calibri Light"/>
          <w:sz w:val="22"/>
          <w:szCs w:val="22"/>
        </w:rPr>
        <w:t>biotechnologiích</w:t>
      </w:r>
      <w:r w:rsidRPr="00102DEB">
        <w:rPr>
          <w:rFonts w:ascii="Calibri Light" w:hAnsi="Calibri Light"/>
          <w:sz w:val="22"/>
          <w:szCs w:val="22"/>
        </w:rPr>
        <w:t xml:space="preserve"> a Akademické dovednosti v angličtině. Především prvně jmenovaný předmět významně rozšíří jazykové znalosti studentů ve studovaném oboru (viz B-III charakteristika studijního </w:t>
      </w:r>
      <w:r w:rsidRPr="00102DEB">
        <w:rPr>
          <w:rFonts w:ascii="Calibri Light" w:hAnsi="Calibri Light"/>
          <w:sz w:val="22"/>
          <w:szCs w:val="22"/>
        </w:rPr>
        <w:lastRenderedPageBreak/>
        <w:t>předmětu). V rámci posílení odbornosti studentů zaměřené na zvládání problematiky v cizím jazyce byl do studijních plánů také zařazen předmět vyučovan</w:t>
      </w:r>
      <w:r w:rsidR="00FC17B9" w:rsidRPr="00102DEB">
        <w:rPr>
          <w:rFonts w:ascii="Calibri Light" w:hAnsi="Calibri Light"/>
          <w:sz w:val="22"/>
          <w:szCs w:val="22"/>
        </w:rPr>
        <w:t xml:space="preserve">ý </w:t>
      </w:r>
      <w:r w:rsidRPr="00102DEB">
        <w:rPr>
          <w:rFonts w:ascii="Calibri Light" w:hAnsi="Calibri Light"/>
          <w:sz w:val="22"/>
          <w:szCs w:val="22"/>
        </w:rPr>
        <w:t xml:space="preserve">v anglickém jazyce </w:t>
      </w:r>
      <w:r w:rsidR="00102DEB" w:rsidRPr="00102DEB">
        <w:rPr>
          <w:rFonts w:ascii="Calibri Light" w:hAnsi="Calibri Light"/>
          <w:sz w:val="22"/>
          <w:szCs w:val="22"/>
        </w:rPr>
        <w:t>Biotechnologie v odpadovém hospodářství/ Bi</w:t>
      </w:r>
      <w:r w:rsidR="00102DEB">
        <w:rPr>
          <w:rFonts w:ascii="Calibri Light" w:hAnsi="Calibri Light"/>
          <w:sz w:val="22"/>
          <w:szCs w:val="22"/>
        </w:rPr>
        <w:t xml:space="preserve">otechnology in Waste Management. </w:t>
      </w:r>
      <w:r w:rsidRPr="00102DEB">
        <w:rPr>
          <w:rFonts w:ascii="Calibri Light" w:hAnsi="Calibri Light"/>
          <w:sz w:val="22"/>
          <w:szCs w:val="22"/>
        </w:rPr>
        <w:t>Dále je potřeba připomenout skutečnost, že studenti mohou vypracovat svou diplomovou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p>
    <w:p w14:paraId="0AB8D51E" w14:textId="77777777" w:rsidR="003A2D99" w:rsidRPr="00AD1FAB" w:rsidRDefault="003A2D99" w:rsidP="00AD1FAB">
      <w:pPr>
        <w:jc w:val="both"/>
        <w:rPr>
          <w:rFonts w:ascii="Calibri Light" w:hAnsi="Calibri Light"/>
        </w:rPr>
      </w:pP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32"/>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3"/>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74C4B4E7" w14:textId="0EEC7A5E" w:rsidR="00AD1FAB" w:rsidRDefault="00AD1FAB" w:rsidP="00AD1FAB">
      <w:pPr>
        <w:jc w:val="both"/>
        <w:rPr>
          <w:rFonts w:ascii="Calibri Light" w:hAnsi="Calibri Light"/>
        </w:rPr>
      </w:pPr>
      <w:r w:rsidRPr="00AD1FAB">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w:t>
      </w:r>
      <w:r w:rsidR="00804B03">
        <w:rPr>
          <w:rFonts w:ascii="Calibri Light" w:hAnsi="Calibri Light"/>
        </w:rPr>
        <w:t xml:space="preserve">základní teoretické </w:t>
      </w:r>
      <w:r w:rsidRPr="00AD1FAB">
        <w:rPr>
          <w:rFonts w:ascii="Calibri Light" w:hAnsi="Calibri Light"/>
        </w:rPr>
        <w:t>předměty</w:t>
      </w:r>
      <w:r w:rsidR="00804B03">
        <w:rPr>
          <w:rFonts w:ascii="Calibri Light" w:hAnsi="Calibri Light"/>
        </w:rPr>
        <w:t xml:space="preserve"> profilujícího </w:t>
      </w:r>
      <w:r w:rsidRPr="00AD1FAB">
        <w:rPr>
          <w:rFonts w:ascii="Calibri Light" w:hAnsi="Calibri Light"/>
        </w:rPr>
        <w:t xml:space="preserve">základu ZT), které jsou potřebné pro výkon povolání. Dále studenti získají znalosti, které rozšíří a doplní jejich odborný profil (předměty profilujícího základu PZ). Studijní program klade rovněž důraz na získání praktických dovedností zařazením </w:t>
      </w:r>
      <w:r w:rsidR="00A50EC8">
        <w:rPr>
          <w:rFonts w:ascii="Calibri Light" w:hAnsi="Calibri Light"/>
        </w:rPr>
        <w:t>ročníkového</w:t>
      </w:r>
      <w:r w:rsidRPr="00AD1FAB">
        <w:rPr>
          <w:rFonts w:ascii="Calibri Light" w:hAnsi="Calibri Light"/>
        </w:rPr>
        <w:t xml:space="preserve"> projektu a laboratorních cvičení, ve kterých mohou studenti využívat pokročilé metody výzkumné práce.</w:t>
      </w:r>
    </w:p>
    <w:p w14:paraId="3A801C90" w14:textId="77777777" w:rsidR="003A2D99" w:rsidRPr="00AD1FAB" w:rsidRDefault="003A2D99"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7FA58BA0" w14:textId="77777777" w:rsidR="00804B03" w:rsidRPr="00804B03" w:rsidRDefault="00804B03" w:rsidP="00804B03">
      <w:pPr>
        <w:jc w:val="both"/>
        <w:rPr>
          <w:rFonts w:ascii="Calibri Light" w:hAnsi="Calibri Light"/>
        </w:rPr>
      </w:pPr>
      <w:r w:rsidRPr="00804B03">
        <w:rPr>
          <w:rFonts w:ascii="Calibri Light" w:hAnsi="Calibri Light"/>
        </w:rPr>
        <w:t xml:space="preserve">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 </w:t>
      </w:r>
    </w:p>
    <w:p w14:paraId="5427DF55" w14:textId="4B2A88F5" w:rsidR="006D53C4" w:rsidRPr="006D53C4" w:rsidRDefault="006D53C4" w:rsidP="006D53C4">
      <w:pPr>
        <w:jc w:val="both"/>
        <w:rPr>
          <w:rFonts w:ascii="Calibri Light" w:hAnsi="Calibri Light"/>
        </w:rPr>
      </w:pPr>
      <w:r w:rsidRPr="006D53C4">
        <w:rPr>
          <w:rFonts w:ascii="Calibri Light" w:hAnsi="Calibri Light"/>
        </w:rPr>
        <w:t>Předpokládané uplatnění absolventů je v následujících pozicích:</w:t>
      </w:r>
    </w:p>
    <w:p w14:paraId="54B7664B"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výrobní manažer v biotechnologiích,</w:t>
      </w:r>
    </w:p>
    <w:p w14:paraId="1ADC3665"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vedoucí laboratoří zaměřených na mikrobiologickou, molekulárně-biologickou a chemickou analýzu biotechnologických a potravinářských produktů,</w:t>
      </w:r>
    </w:p>
    <w:p w14:paraId="0D1F90CB"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odborný pracovník v orgánech státní správy zaměřených na dozor v oblasti biotechnologických aplikací při ochraně životního prostředí,</w:t>
      </w:r>
    </w:p>
    <w:p w14:paraId="0F0275E5" w14:textId="14F9BB19"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samostatný inspektor a odborný pracovník v orgánech státní správy zaměřených na dozor v oblasti výroby biotechnologických produktů a jejich uvádění na trh,</w:t>
      </w:r>
    </w:p>
    <w:p w14:paraId="6C7183DE"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akademický pracovník chemických a potravinářských fakult vysokých škol,</w:t>
      </w:r>
    </w:p>
    <w:p w14:paraId="331CEF6A" w14:textId="34CE5CDA" w:rsidR="006D53C4" w:rsidRDefault="00826138" w:rsidP="00826138">
      <w:pPr>
        <w:pStyle w:val="Odstavecseseznamem"/>
        <w:numPr>
          <w:ilvl w:val="0"/>
          <w:numId w:val="36"/>
        </w:numPr>
        <w:jc w:val="both"/>
        <w:rPr>
          <w:rFonts w:ascii="Calibri Light" w:hAnsi="Calibri Light"/>
        </w:rPr>
      </w:pPr>
      <w:r w:rsidRPr="00826138">
        <w:rPr>
          <w:rFonts w:ascii="Calibri Light" w:hAnsi="Calibri Light"/>
        </w:rPr>
        <w:t>vědecko-výzkumný pracovník ve výzkumných ústavech a obdobných institucích.</w:t>
      </w:r>
    </w:p>
    <w:p w14:paraId="6BCCD708" w14:textId="77777777" w:rsidR="00826138" w:rsidRPr="00826138" w:rsidRDefault="00826138" w:rsidP="00826138">
      <w:pPr>
        <w:pStyle w:val="Odstavecseseznamem"/>
        <w:jc w:val="both"/>
        <w:rPr>
          <w:rFonts w:ascii="Calibri Light" w:hAnsi="Calibri Light"/>
        </w:rPr>
      </w:pPr>
    </w:p>
    <w:p w14:paraId="07EE6617" w14:textId="77777777" w:rsidR="009E517D" w:rsidRPr="00650764" w:rsidRDefault="009E517D" w:rsidP="00650764">
      <w:pPr>
        <w:pStyle w:val="Nadpis3"/>
      </w:pPr>
      <w:r w:rsidRPr="00650764">
        <w:lastRenderedPageBreak/>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6038907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magisterského programu je 2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549EC508" w14:textId="0D2504DF" w:rsidR="00826138" w:rsidRPr="00826138" w:rsidRDefault="00826138" w:rsidP="00826138">
      <w:pPr>
        <w:jc w:val="both"/>
        <w:rPr>
          <w:rFonts w:ascii="Calibri Light" w:hAnsi="Calibri Light"/>
        </w:rPr>
      </w:pPr>
      <w:r w:rsidRPr="00826138">
        <w:rPr>
          <w:rFonts w:ascii="Calibri Light" w:hAnsi="Calibri Light"/>
        </w:rPr>
        <w:t xml:space="preserve">Ve dvouletém magisterském studijním programu jsou vychováváni odborníci pro technologické, řídicí a kontrolní funkce v průmyslových podnicích zaměřených na výrobu starterových kultur mikroorganizmů, doplňků stravy a biosyntézu jejich složek, enzymatických přípravků do potravinářského průmyslu a dalších oborů, včetně environmentálních aplikací, případně dalších odvětví, kde se aplikují biotechnologie v podobě starterových kultur, enzymatických přípravků a obecně metabolitů prokaryotických a eukaryotických mikroorganizmů a také odborníci pro výzkumné a vývojové instituce. Studium poskytuje na základě aktuálního stavu vědeckého poznání, výzkumu a vývoje teoretické i praktické znalosti v oblastech biotechnologie. Součástí studia jsou i disciplíny zaměřené na biochemické, mikrobiologické, chemické a senzorické změny produktů biotechnologií a disciplíny věnující se také molekulárně biologické a toxikologické analýze surovin a produktů biotechnologií. Pozornost je rovněž věnována legislativním aspektům celého procesu výroby a jejich uvádění na trh tak, aby byly zabezpečeny principy zdravotní nezávadnosti. </w:t>
      </w:r>
    </w:p>
    <w:p w14:paraId="1368767F" w14:textId="189D1EDF" w:rsidR="006A3DE4" w:rsidRDefault="00826138" w:rsidP="00826138">
      <w:pPr>
        <w:jc w:val="both"/>
        <w:rPr>
          <w:rFonts w:ascii="Calibri Light" w:hAnsi="Calibri Light"/>
        </w:rPr>
      </w:pPr>
      <w:r w:rsidRPr="00826138">
        <w:rPr>
          <w:rFonts w:ascii="Calibri Light" w:hAnsi="Calibri Light"/>
        </w:rPr>
        <w:t>Soulad mezi výše uvedeným obsahem a cíli studia a profilem absolventa je dán především vhodnou volbou skladby povinných předmětů a systémem vzájemně propojených předmětů, které na sebe navazují. Předpokládají se již znalosti z bakalářského stupně studia v oblasti biotechnologií a aplikované mikrobiologie, které se v magisterském stupni rozšiřují a prohlubují.</w:t>
      </w:r>
    </w:p>
    <w:p w14:paraId="4E1F5190" w14:textId="77777777" w:rsidR="00D906AA" w:rsidRPr="006A3DE4" w:rsidRDefault="00D906AA" w:rsidP="006D53C4">
      <w:pPr>
        <w:jc w:val="both"/>
      </w:pPr>
    </w:p>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6ADF3C2E" w14:textId="15EF88B5" w:rsidR="00D906AA" w:rsidRDefault="006C1F23" w:rsidP="006C1F23">
      <w:pPr>
        <w:spacing w:before="120" w:after="120"/>
        <w:jc w:val="both"/>
        <w:rPr>
          <w:rFonts w:ascii="Calibri Light" w:hAnsi="Calibri Light"/>
        </w:rPr>
      </w:pPr>
      <w:r w:rsidRPr="00826138">
        <w:rPr>
          <w:rFonts w:ascii="Calibri Light" w:hAnsi="Calibri Light"/>
        </w:rPr>
        <w:t xml:space="preserve">Struktura studijních předmětů je souhrnně uvedena v části B-IIa – Studijní plány a návrh témat prací akreditačních materiálů. Podrobněji je pak každý z předmětů charakterizován v příslušném formuláři B-III – Charakteristika studijního předmětu. </w:t>
      </w:r>
      <w:r w:rsidR="00826138" w:rsidRPr="00826138">
        <w:rPr>
          <w:rFonts w:ascii="Calibri Light" w:hAnsi="Calibri Light"/>
        </w:rPr>
        <w:t>Nosnou částí studijního programu jsou základní teoretické studijní předměty profilujícího základu zaměřené na biotechnologie a aplikovanou mikrobiologii a chemickou a mikrobiologickou analýzu surovin, meziproduktů a finálních produktů. Základní teoretické studijní předměty profilujícího základu jsou doplněny profilujícími předměty z oblasti fyzikální a senzorické analýzy. Celá struktura je završena předměty zaměřenými na legislativu v biotechnologiích, podmínky uvádění produktů biotechnologií na trh a řízení jakosti a bezpečnosti v biotechnologiích. Tato struktura výstavby studijního plánu naplňuje profil absolventa a cíle studia</w:t>
      </w:r>
      <w:r w:rsidR="00826138">
        <w:rPr>
          <w:rFonts w:ascii="Calibri Light" w:hAnsi="Calibri Light"/>
        </w:rPr>
        <w:t>.</w:t>
      </w:r>
    </w:p>
    <w:p w14:paraId="215C36F6" w14:textId="77777777" w:rsidR="00826138" w:rsidRPr="006C1F23" w:rsidRDefault="00826138" w:rsidP="006C1F23">
      <w:pPr>
        <w:spacing w:before="120" w:after="120"/>
        <w:jc w:val="both"/>
        <w:rPr>
          <w:rFonts w:ascii="Calibri Light" w:hAnsi="Calibri Light"/>
        </w:rPr>
      </w:pP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0DEF8C8A" w14:textId="77777777" w:rsidR="00F03E00" w:rsidRDefault="009E517D" w:rsidP="00F03E00">
      <w:pPr>
        <w:spacing w:before="120" w:after="120"/>
      </w:pPr>
      <w:r>
        <w:tab/>
      </w:r>
      <w:r>
        <w:tab/>
      </w:r>
      <w:r>
        <w:tab/>
      </w:r>
      <w:r>
        <w:tab/>
      </w:r>
      <w:r>
        <w:tab/>
        <w:t>Standard 2.14</w:t>
      </w:r>
    </w:p>
    <w:p w14:paraId="2AC086B9" w14:textId="36A839E7" w:rsidR="009E517D" w:rsidRPr="00826138" w:rsidRDefault="00826138" w:rsidP="00F03E00">
      <w:pPr>
        <w:spacing w:before="120" w:after="120"/>
        <w:jc w:val="both"/>
        <w:rPr>
          <w:rFonts w:ascii="Calibri Light" w:hAnsi="Calibri Light"/>
        </w:rPr>
      </w:pPr>
      <w:r w:rsidRPr="00826138">
        <w:rPr>
          <w:rFonts w:ascii="Calibri Light" w:hAnsi="Calibri Light"/>
        </w:rPr>
        <w:lastRenderedPageBreak/>
        <w:t>Povinné předměty státní závěrečné zkoušky jsou konstruovány především z oblastí základních teoretických studijních předmětů profilujícího základu – Potravinářské biotechnologie I a II, Proteinové a enzymové inženýrství, Biotechnologie pro ochranu životního prostředí. Jsou zařazena i témata z profilujících předmětů – zejména Rekombinantní biotechnologie, Biomedicínské aplikace a farmakologické biotechnologie, Bionanotechnologie, Biotechnologie v čistírenských procesech. Jako volitelné předměty jsou zařazeny disciplíny zaměřené na chemickou a molekulárně-biologickou analýzu produktů biotechnologií, aplikovanou mikrobiologii a rizikové aspekty biotechnologií.</w:t>
      </w:r>
    </w:p>
    <w:p w14:paraId="3C714830" w14:textId="66AC5AD0" w:rsidR="00F03E00" w:rsidRDefault="00826138" w:rsidP="00F03E00">
      <w:pPr>
        <w:spacing w:before="120" w:after="120"/>
        <w:jc w:val="both"/>
        <w:rPr>
          <w:rFonts w:ascii="Calibri Light" w:hAnsi="Calibri Light"/>
        </w:rPr>
      </w:pPr>
      <w:r w:rsidRPr="00826138">
        <w:rPr>
          <w:rFonts w:ascii="Calibri Light" w:hAnsi="Calibri Light"/>
        </w:rPr>
        <w:t>Kvalifikační práce budou zaměřeny především na studium faktorů na biotechnologické aplikace. Část témat bude orientována do sledování jakosti a zdravotní nezávadnosti surovin, meziproduktů a finálních produktů biotechnologií.</w:t>
      </w:r>
    </w:p>
    <w:p w14:paraId="7D24D106" w14:textId="77777777" w:rsidR="00BE3DB1" w:rsidRPr="00F03E00" w:rsidRDefault="00BE3DB1" w:rsidP="00F03E00">
      <w:pPr>
        <w:spacing w:before="120" w:after="120"/>
        <w:jc w:val="both"/>
        <w:rPr>
          <w:rFonts w:ascii="Calibri Light" w:hAnsi="Calibri Light"/>
        </w:rPr>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2D728E83" w14:textId="77777777" w:rsidR="00BE3DB1" w:rsidRDefault="00BE3DB1" w:rsidP="00F03E00">
      <w:pPr>
        <w:spacing w:before="120" w:after="120"/>
        <w:jc w:val="both"/>
        <w:rPr>
          <w:rFonts w:ascii="Calibri Light" w:hAnsi="Calibri Light"/>
        </w:rPr>
      </w:pPr>
      <w:r w:rsidRPr="00BE3DB1">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Kromě přednáškové a seminární výuky je posílena hodinová dotace laboratorních cvičení, zde je obzvláště vyžadována aktivní role studentů při řešení zadaných úloh. Do vzdělávací činnosti jsou zavedeny moderní nástroje zahrnující fotografické materiály, instruktážní videa a e-learningové materiály, které studentům pomohou upevnit si znalosti získané v teoretické i praktické výuce.</w:t>
      </w:r>
    </w:p>
    <w:p w14:paraId="67F337A1" w14:textId="39D4A2B3" w:rsidR="005B6D5A" w:rsidRPr="005B6D5A" w:rsidRDefault="005B6D5A" w:rsidP="00F03E00">
      <w:pPr>
        <w:spacing w:before="120" w:after="120"/>
        <w:jc w:val="both"/>
        <w:rPr>
          <w:rFonts w:ascii="Calibri Light" w:hAnsi="Calibri Light"/>
        </w:rPr>
      </w:pPr>
      <w:r w:rsidRPr="005B6D5A">
        <w:rPr>
          <w:rFonts w:ascii="Calibri Light" w:hAnsi="Calibri Light"/>
        </w:rPr>
        <w:t>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Skype, pro obecné informace i facebook apod.).</w:t>
      </w:r>
    </w:p>
    <w:p w14:paraId="78AA0DE7" w14:textId="26B9110A" w:rsidR="005B6D5A" w:rsidRPr="005B6D5A" w:rsidRDefault="005B6D5A" w:rsidP="005B6D5A">
      <w:pPr>
        <w:spacing w:before="120" w:after="120"/>
        <w:jc w:val="both"/>
        <w:rPr>
          <w:rFonts w:ascii="Calibri Light" w:hAnsi="Calibri Light"/>
        </w:rPr>
      </w:pPr>
      <w:r w:rsidRPr="005B6D5A">
        <w:rPr>
          <w:rFonts w:ascii="Calibri Light" w:hAnsi="Calibri Light"/>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Pr>
          <w:rStyle w:val="Znakapoznpodarou"/>
          <w:rFonts w:ascii="Calibri Light" w:hAnsi="Calibri Light"/>
        </w:rPr>
        <w:footnoteReference w:id="34"/>
      </w:r>
      <w:r>
        <w:rPr>
          <w:rFonts w:ascii="Calibri Light" w:hAnsi="Calibri Light"/>
        </w:rPr>
        <w:t>.</w:t>
      </w:r>
    </w:p>
    <w:p w14:paraId="218D4917" w14:textId="3D0E937E"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tudijním a zkušebním řádem Univerzity Tomáše Bati ve Zlíně a Pravidly průběhu studia ve studijních programech uskutečňovaných na Fakultě technologické</w:t>
      </w:r>
      <w:r>
        <w:rPr>
          <w:rStyle w:val="Znakapoznpodarou"/>
          <w:rFonts w:ascii="Calibri Light" w:hAnsi="Calibri Light"/>
        </w:rPr>
        <w:footnoteReference w:id="35"/>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 jako jsou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6"/>
      </w:r>
      <w:r w:rsidRPr="005B6D5A">
        <w:rPr>
          <w:rFonts w:ascii="Calibri Light" w:hAnsi="Calibri Light"/>
        </w:rPr>
        <w:t xml:space="preserve"> a to pokynem děkana Kontrola splnění </w:t>
      </w:r>
      <w:r w:rsidRPr="005B6D5A">
        <w:rPr>
          <w:rFonts w:ascii="Calibri Light" w:hAnsi="Calibri Light"/>
        </w:rPr>
        <w:lastRenderedPageBreak/>
        <w:t>studijních povinností a přihlášení na předměty Státní závěrečné zkoušky</w:t>
      </w:r>
      <w:ins w:id="68" w:author="Simona Mrkvičková" w:date="2018-05-31T09:23:00Z">
        <w:r w:rsidR="0008637F">
          <w:rPr>
            <w:rFonts w:ascii="Calibri Light" w:hAnsi="Calibri Light"/>
          </w:rPr>
          <w:t xml:space="preserve"> </w:t>
        </w:r>
        <w:r w:rsidR="0008637F">
          <w:rPr>
            <w:rFonts w:ascii="Calibri Light" w:hAnsi="Calibri Light"/>
          </w:rPr>
          <w:t>(PD/04/2018)</w:t>
        </w:r>
      </w:ins>
      <w:r>
        <w:rPr>
          <w:rStyle w:val="Znakapoznpodarou"/>
          <w:rFonts w:ascii="Calibri Light" w:hAnsi="Calibri Light"/>
        </w:rPr>
        <w:footnoteReference w:id="37"/>
      </w:r>
      <w:r w:rsidRPr="005B6D5A">
        <w:rPr>
          <w:rFonts w:ascii="Calibri Light" w:hAnsi="Calibri Light"/>
        </w:rPr>
        <w:t>, která je každoročně aktualizována.</w:t>
      </w:r>
    </w:p>
    <w:p w14:paraId="5660A8F8" w14:textId="77777777" w:rsidR="003A2D99" w:rsidRPr="005B6D5A" w:rsidRDefault="003A2D99" w:rsidP="005B6D5A">
      <w:pPr>
        <w:spacing w:before="120" w:after="120"/>
        <w:jc w:val="both"/>
        <w:rPr>
          <w:rFonts w:ascii="Calibri Light" w:hAnsi="Calibri Light"/>
        </w:rPr>
      </w:pPr>
    </w:p>
    <w:p w14:paraId="77426EBF" w14:textId="7F199B2C" w:rsidR="009E517D" w:rsidRPr="00082A54"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008DCBF2" w:rsidR="009E517D" w:rsidRDefault="00BE3DB1" w:rsidP="00F67F56">
      <w:pPr>
        <w:spacing w:before="120" w:after="120"/>
        <w:jc w:val="both"/>
        <w:rPr>
          <w:rFonts w:ascii="Calibri Light" w:hAnsi="Calibri Light"/>
        </w:rPr>
      </w:pPr>
      <w:r w:rsidRPr="00BE3DB1">
        <w:rPr>
          <w:rFonts w:ascii="Calibri Light" w:hAnsi="Calibri Light"/>
        </w:rPr>
        <w:t>UTB ve Zlíně vykonává tvůrčí činnost v oblasti Biotechnologie a aplikované mikrobiologie, Potravinářství nebo Environmentální vědy. Za dobu bezmála 15 let vzniklo několik desítek technologicky orientovaných článků publikovaných v mezinárodních časopisech s impakt faktorem. V rámci publikací evidovaných v databázi Web of Science Core Colection autoři z UTB publikovali za posledních 5 let 65 publikací v oboru FOOD SCIENCE &amp; TECHNOLOGY, což činí 6,6% z celkového počtu publikací s afilací ČR. Předkládaný návrh akreditace je koncipován pro posílení tvůrčí činnosti fakulty a její rozvoj i do budoucna.</w:t>
      </w:r>
      <w:r>
        <w:rPr>
          <w:rFonts w:ascii="Calibri Light" w:hAnsi="Calibri Light"/>
        </w:rPr>
        <w:t xml:space="preserve"> </w:t>
      </w:r>
    </w:p>
    <w:p w14:paraId="5AD5B830" w14:textId="77777777" w:rsidR="00BE3DB1" w:rsidRPr="00F67F56" w:rsidRDefault="00BE3DB1"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0CDC985D"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w:t>
      </w:r>
      <w:r>
        <w:rPr>
          <w:rFonts w:ascii="Calibri Light" w:hAnsi="Calibri Light"/>
        </w:rPr>
        <w:t>veřejný dokument</w:t>
      </w:r>
      <w:r>
        <w:rPr>
          <w:rStyle w:val="Znakapoznpodarou"/>
          <w:rFonts w:ascii="Calibri Light" w:hAnsi="Calibri Light"/>
        </w:rPr>
        <w:footnoteReference w:id="38"/>
      </w:r>
      <w:r>
        <w:rPr>
          <w:rFonts w:ascii="Calibri Light" w:hAnsi="Calibri Light"/>
        </w:rPr>
        <w:t>.</w:t>
      </w:r>
      <w:r w:rsidRPr="00571261">
        <w:rPr>
          <w:rFonts w:ascii="Calibri Light" w:hAnsi="Calibri Light"/>
        </w:rPr>
        <w:t xml:space="preserve"> </w:t>
      </w: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4CD6C7EA" w14:textId="7EDD419E" w:rsidR="00F7384F" w:rsidRDefault="00F7384F" w:rsidP="00571261">
      <w:pPr>
        <w:tabs>
          <w:tab w:val="left" w:pos="2835"/>
        </w:tabs>
        <w:spacing w:before="120" w:after="120"/>
        <w:jc w:val="both"/>
        <w:rPr>
          <w:rFonts w:ascii="Calibri Light" w:hAnsi="Calibri Light"/>
        </w:rPr>
      </w:pPr>
      <w:r w:rsidRPr="00F7384F">
        <w:rPr>
          <w:rFonts w:ascii="Calibri Light" w:hAnsi="Calibri Light"/>
        </w:rPr>
        <w:t>UTB ve Zlíně a Fakulta technologická disponuje laboratořemi pro mikrobiologické a molekulárně biologické analýzy (včetně laboratoře, kde je v režimu uzavřeného nakládání možné nakládat s geneticky modifikovanými organizmy), a dále technologickými laboratořemi a výrobními celky pro výrobu potravin rostlinného a živočišného původu. Materiálně technické zabezpečení bude signifikantně zlepšeno při řešení Strategického projektu UTB ve Zlíně a především při řešení navazujícího ERDF projektu „Rozvoj infrastruktury Fakulty technologické. Rovněž jsou k dispozici laboratoře, přístroje a vybavení pro chemickou, fyzikální a senzorickou analýzu surovin, meziproduktů a finálních produktů biotechno</w:t>
      </w:r>
      <w:r>
        <w:rPr>
          <w:rFonts w:ascii="Calibri Light" w:hAnsi="Calibri Light"/>
        </w:rPr>
        <w:t>lo</w:t>
      </w:r>
      <w:r w:rsidRPr="00F7384F">
        <w:rPr>
          <w:rFonts w:ascii="Calibri Light" w:hAnsi="Calibri Light"/>
        </w:rPr>
        <w:t>gií.</w:t>
      </w:r>
    </w:p>
    <w:p w14:paraId="7C78AEAA" w14:textId="4885B753" w:rsidR="00571261" w:rsidRDefault="00571261" w:rsidP="00571261">
      <w:pPr>
        <w:tabs>
          <w:tab w:val="left" w:pos="2835"/>
        </w:tabs>
        <w:spacing w:before="120" w:after="120"/>
        <w:jc w:val="both"/>
        <w:rPr>
          <w:rFonts w:ascii="Calibri Light" w:hAnsi="Calibri Light"/>
        </w:rPr>
      </w:pPr>
      <w:r w:rsidRPr="00571261">
        <w:rPr>
          <w:rFonts w:ascii="Calibri Light" w:hAnsi="Calibri Light"/>
        </w:rPr>
        <w:lastRenderedPageBreak/>
        <w:t>Kompletní přehled přístrojového vybavení je k dispozici na webových stránkách Fakulty technologické</w:t>
      </w:r>
      <w:r w:rsidR="000700C8">
        <w:rPr>
          <w:rStyle w:val="Znakapoznpodarou"/>
          <w:rFonts w:ascii="Calibri Light" w:hAnsi="Calibri Light"/>
        </w:rPr>
        <w:footnoteReference w:id="39"/>
      </w:r>
      <w:r w:rsidR="000700C8">
        <w:rPr>
          <w:rFonts w:ascii="Calibri Light" w:hAnsi="Calibri Light"/>
        </w:rPr>
        <w:t>.</w:t>
      </w:r>
    </w:p>
    <w:p w14:paraId="5FB87AA1" w14:textId="77777777" w:rsidR="00EC1EB7" w:rsidRPr="00571261" w:rsidRDefault="00EC1EB7"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3352A406" w:rsidR="000700C8" w:rsidRDefault="000700C8" w:rsidP="000700C8">
      <w:pPr>
        <w:tabs>
          <w:tab w:val="left" w:pos="2835"/>
        </w:tabs>
        <w:spacing w:before="120" w:after="120"/>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III akreditačního spisu, a také zde, v komentáři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5E2CD4">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5FD0562F" w:rsidR="009E517D" w:rsidRDefault="00683429" w:rsidP="00683429">
      <w:pPr>
        <w:tabs>
          <w:tab w:val="left" w:pos="2835"/>
        </w:tabs>
        <w:spacing w:before="120" w:after="120"/>
        <w:jc w:val="both"/>
        <w:rPr>
          <w:rFonts w:ascii="Calibri Light" w:hAnsi="Calibri Light"/>
        </w:rPr>
      </w:pPr>
      <w:r w:rsidRPr="00683429">
        <w:rPr>
          <w:rFonts w:ascii="Calibri Light" w:hAnsi="Calibri Light"/>
        </w:rPr>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687423B" w14:textId="77777777" w:rsidR="00C01A21" w:rsidRPr="00683429" w:rsidRDefault="00C01A21"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3648B94B"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40"/>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C01A21">
        <w:rPr>
          <w:rFonts w:ascii="Calibri Light" w:hAnsi="Calibri Light"/>
        </w:rPr>
        <w:t xml:space="preserve"> </w:t>
      </w:r>
      <w:r w:rsidRPr="00683429">
        <w:rPr>
          <w:rFonts w:ascii="Calibri Light" w:hAnsi="Calibri Light"/>
        </w:rPr>
        <w:t>ve Zlíně</w:t>
      </w:r>
      <w:r w:rsidR="00C01A21">
        <w:rPr>
          <w:rStyle w:val="Znakapoznpodarou"/>
          <w:rFonts w:ascii="Calibri Light" w:hAnsi="Calibri Light"/>
        </w:rPr>
        <w:footnoteReference w:id="41"/>
      </w:r>
      <w:r w:rsidRPr="00683429">
        <w:rPr>
          <w:rFonts w:ascii="Calibri Light" w:hAnsi="Calibri Light"/>
        </w:rPr>
        <w:t xml:space="preserve">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466B0D4C" w14:textId="293C5629" w:rsidR="005E2CD4" w:rsidRDefault="005E2CD4" w:rsidP="005A2D53">
      <w:pPr>
        <w:tabs>
          <w:tab w:val="left" w:pos="2835"/>
        </w:tabs>
        <w:spacing w:before="120" w:after="120"/>
        <w:jc w:val="both"/>
        <w:rPr>
          <w:ins w:id="74" w:author="Buňková Leona" w:date="2018-05-24T16:55:00Z"/>
          <w:rFonts w:ascii="Calibri Light" w:hAnsi="Calibri Light"/>
        </w:rPr>
      </w:pPr>
      <w:ins w:id="75" w:author="Buňková Leona" w:date="2018-05-24T16:55:00Z">
        <w:r w:rsidRPr="008E0A07">
          <w:rPr>
            <w:rFonts w:ascii="Calibri Light" w:hAnsi="Calibri Light"/>
          </w:rPr>
          <w:t>Vzhledem k omezenému prostoru v rámci životopisu (karta C</w:t>
        </w:r>
        <w:r>
          <w:rPr>
            <w:rFonts w:ascii="Calibri Light" w:hAnsi="Calibri Light"/>
          </w:rPr>
          <w:t>-</w:t>
        </w:r>
        <w:r w:rsidRPr="008E0A07">
          <w:rPr>
            <w:rFonts w:ascii="Calibri Light" w:hAnsi="Calibri Light"/>
          </w:rPr>
          <w:t>I), byla sebehodnotící zpráva</w:t>
        </w:r>
      </w:ins>
      <w:ins w:id="76" w:author="Frantisek Bunka" w:date="2018-05-26T11:35:00Z">
        <w:r w:rsidR="00CD2F45">
          <w:rPr>
            <w:rFonts w:ascii="Calibri Light" w:hAnsi="Calibri Light"/>
          </w:rPr>
          <w:t xml:space="preserve"> na základě doporučení Rady pro vnitřní hodnocení UTB ve Zlíně a zpracovaných posudků</w:t>
        </w:r>
      </w:ins>
      <w:ins w:id="77" w:author="Buňková Leona" w:date="2018-05-24T16:55:00Z">
        <w:r w:rsidRPr="008E0A07">
          <w:rPr>
            <w:rFonts w:ascii="Calibri Light" w:hAnsi="Calibri Light"/>
          </w:rPr>
          <w:t xml:space="preserve"> doplněna o následující údaje blíže vysvětlující odbornou kvalifikaci garant</w:t>
        </w:r>
        <w:r>
          <w:rPr>
            <w:rFonts w:ascii="Calibri Light" w:hAnsi="Calibri Light"/>
          </w:rPr>
          <w:t xml:space="preserve">ky. </w:t>
        </w:r>
      </w:ins>
      <w:r w:rsidR="00F7384F" w:rsidRPr="00F7384F">
        <w:rPr>
          <w:rFonts w:ascii="Calibri Light" w:hAnsi="Calibri Light"/>
        </w:rPr>
        <w:t xml:space="preserve">Garantka studijního programu </w:t>
      </w:r>
      <w:ins w:id="78" w:author="Buňková Leona" w:date="2018-05-24T16:55:00Z">
        <w:r>
          <w:rPr>
            <w:rFonts w:ascii="Calibri Light" w:hAnsi="Calibri Light"/>
          </w:rPr>
          <w:t xml:space="preserve">Doc. RNDr. Leona Buňková, Ph.D. </w:t>
        </w:r>
      </w:ins>
      <w:r w:rsidR="00F7384F" w:rsidRPr="00F7384F">
        <w:rPr>
          <w:rFonts w:ascii="Calibri Light" w:hAnsi="Calibri Light"/>
        </w:rPr>
        <w:t xml:space="preserve">má odbornou kvalifikaci v oblasti Aplikované mikrobiologie a biotechnologie, získala habilitaci v oboru Biotechnologie. Garantka je činná v tvůrčí činnosti v oblasti aplikované mikrobiologie a biotechnologie a také technologie potravin, což lze doložit počtem článků v mezinárodních časopisech s impakt faktorem. </w:t>
      </w:r>
      <w:del w:id="79" w:author="Buňková Leona" w:date="2018-05-24T16:55:00Z">
        <w:r w:rsidR="00F7384F" w:rsidRPr="00F7384F" w:rsidDel="005E2CD4">
          <w:rPr>
            <w:rFonts w:ascii="Calibri Light" w:hAnsi="Calibri Light"/>
          </w:rPr>
          <w:delText xml:space="preserve">V posledních letech je rovněž spoluřešitelkou několika grantů </w:delText>
        </w:r>
        <w:r w:rsidR="00F432EC" w:rsidRPr="00F7384F" w:rsidDel="005E2CD4">
          <w:rPr>
            <w:rFonts w:ascii="Calibri Light" w:hAnsi="Calibri Light"/>
          </w:rPr>
          <w:delText>viz formulář C-I</w:delText>
        </w:r>
        <w:r w:rsidR="00C01A21" w:rsidRPr="00F7384F" w:rsidDel="005E2CD4">
          <w:rPr>
            <w:rFonts w:ascii="Calibri Light" w:hAnsi="Calibri Light"/>
          </w:rPr>
          <w:delText>.</w:delText>
        </w:r>
      </w:del>
    </w:p>
    <w:p w14:paraId="5F72273E" w14:textId="2AA4CA7E" w:rsidR="008C0EEF" w:rsidRDefault="005E2CD4" w:rsidP="005A2D53">
      <w:pPr>
        <w:tabs>
          <w:tab w:val="left" w:pos="2835"/>
        </w:tabs>
        <w:spacing w:before="120" w:after="120"/>
        <w:jc w:val="both"/>
        <w:rPr>
          <w:ins w:id="80" w:author="Buňková Leona" w:date="2018-05-25T17:20:00Z"/>
          <w:rFonts w:ascii="Calibri Light" w:hAnsi="Calibri Light"/>
        </w:rPr>
      </w:pPr>
      <w:ins w:id="81" w:author="Buňková Leona" w:date="2018-05-24T16:55:00Z">
        <w:r>
          <w:rPr>
            <w:rFonts w:ascii="Calibri Light" w:hAnsi="Calibri Light"/>
          </w:rPr>
          <w:lastRenderedPageBreak/>
          <w:t>V</w:t>
        </w:r>
      </w:ins>
      <w:ins w:id="82" w:author="Buňková Leona" w:date="2018-05-24T16:51:00Z">
        <w:r w:rsidR="005A2D53">
          <w:rPr>
            <w:rFonts w:ascii="Calibri Light" w:hAnsi="Calibri Light"/>
          </w:rPr>
          <w:t>e své</w:t>
        </w:r>
      </w:ins>
      <w:ins w:id="83" w:author="Buňková Leona" w:date="2018-05-24T16:50:00Z">
        <w:r w:rsidR="005A2D53" w:rsidRPr="005A2D53">
          <w:rPr>
            <w:rFonts w:ascii="Calibri Light" w:hAnsi="Calibri Light"/>
          </w:rPr>
          <w:t xml:space="preserve"> tvůrčí činnosti</w:t>
        </w:r>
      </w:ins>
      <w:ins w:id="84" w:author="Buňková Leona" w:date="2018-05-24T16:51:00Z">
        <w:r w:rsidR="005A2D53">
          <w:rPr>
            <w:rFonts w:ascii="Calibri Light" w:hAnsi="Calibri Light"/>
          </w:rPr>
          <w:t xml:space="preserve"> </w:t>
        </w:r>
      </w:ins>
      <w:ins w:id="85" w:author="Buňková Leona" w:date="2018-05-24T16:56:00Z">
        <w:r>
          <w:rPr>
            <w:rFonts w:ascii="Calibri Light" w:hAnsi="Calibri Light"/>
          </w:rPr>
          <w:t xml:space="preserve">se </w:t>
        </w:r>
      </w:ins>
      <w:ins w:id="86" w:author="Buňková Leona" w:date="2018-05-24T16:51:00Z">
        <w:r w:rsidR="005A2D53">
          <w:rPr>
            <w:rFonts w:ascii="Calibri Light" w:hAnsi="Calibri Light"/>
          </w:rPr>
          <w:t xml:space="preserve">zaměřuje </w:t>
        </w:r>
      </w:ins>
      <w:ins w:id="87" w:author="Buňková Leona" w:date="2018-05-24T17:40:00Z">
        <w:r w:rsidR="00BC51F6">
          <w:rPr>
            <w:rFonts w:ascii="Calibri Light" w:hAnsi="Calibri Light"/>
          </w:rPr>
          <w:t xml:space="preserve">především na </w:t>
        </w:r>
      </w:ins>
      <w:ins w:id="88" w:author="Buňková Leona" w:date="2018-05-24T17:41:00Z">
        <w:r w:rsidR="00BC51F6">
          <w:rPr>
            <w:rFonts w:ascii="Calibri Light" w:hAnsi="Calibri Light"/>
          </w:rPr>
          <w:t xml:space="preserve">mikrobiální </w:t>
        </w:r>
      </w:ins>
      <w:ins w:id="89" w:author="Buňková Leona" w:date="2018-05-24T17:40:00Z">
        <w:r w:rsidR="00BC51F6">
          <w:rPr>
            <w:rFonts w:ascii="Calibri Light" w:hAnsi="Calibri Light"/>
          </w:rPr>
          <w:t>biotechnologi</w:t>
        </w:r>
      </w:ins>
      <w:ins w:id="90" w:author="Buňková Leona" w:date="2018-05-24T17:41:00Z">
        <w:r w:rsidR="00BC51F6">
          <w:rPr>
            <w:rFonts w:ascii="Calibri Light" w:hAnsi="Calibri Light"/>
          </w:rPr>
          <w:t>e –</w:t>
        </w:r>
      </w:ins>
      <w:ins w:id="91" w:author="Buňková Leona" w:date="2018-05-24T17:40:00Z">
        <w:r w:rsidR="00BC51F6">
          <w:rPr>
            <w:rFonts w:ascii="Calibri Light" w:hAnsi="Calibri Light"/>
          </w:rPr>
          <w:t xml:space="preserve"> </w:t>
        </w:r>
      </w:ins>
      <w:ins w:id="92" w:author="Buňková Leona" w:date="2018-05-24T16:51:00Z">
        <w:r w:rsidR="005A2D53" w:rsidRPr="005A2D53">
          <w:rPr>
            <w:rFonts w:ascii="Calibri Light" w:hAnsi="Calibri Light"/>
          </w:rPr>
          <w:t xml:space="preserve">bakterie mléčného kvašení, mikrobiologické a biochemické procesy ve fermentovaných potravinách, </w:t>
        </w:r>
      </w:ins>
      <w:ins w:id="93" w:author="Buňková Leona" w:date="2018-05-24T17:41:00Z">
        <w:r w:rsidR="00BC51F6">
          <w:rPr>
            <w:rFonts w:ascii="Calibri Light" w:hAnsi="Calibri Light"/>
          </w:rPr>
          <w:t xml:space="preserve">studium </w:t>
        </w:r>
      </w:ins>
      <w:ins w:id="94" w:author="Buňková Leona" w:date="2018-05-24T17:43:00Z">
        <w:r w:rsidR="00BC51F6">
          <w:rPr>
            <w:rFonts w:ascii="Calibri Light" w:hAnsi="Calibri Light"/>
          </w:rPr>
          <w:t xml:space="preserve">nežádoucích </w:t>
        </w:r>
      </w:ins>
      <w:ins w:id="95" w:author="Buňková Leona" w:date="2018-05-24T17:41:00Z">
        <w:r w:rsidR="00BC51F6">
          <w:rPr>
            <w:rFonts w:ascii="Calibri Light" w:hAnsi="Calibri Light"/>
          </w:rPr>
          <w:t>mikrobních metabolitů (</w:t>
        </w:r>
      </w:ins>
      <w:ins w:id="96" w:author="Buňková Leona" w:date="2018-05-24T16:51:00Z">
        <w:r w:rsidR="005A2D53" w:rsidRPr="005A2D53">
          <w:rPr>
            <w:rFonts w:ascii="Calibri Light" w:hAnsi="Calibri Light"/>
          </w:rPr>
          <w:t>dekarboxylázov</w:t>
        </w:r>
      </w:ins>
      <w:ins w:id="97" w:author="Buňková Leona" w:date="2018-05-24T17:41:00Z">
        <w:r w:rsidR="00BC51F6">
          <w:rPr>
            <w:rFonts w:ascii="Calibri Light" w:hAnsi="Calibri Light"/>
          </w:rPr>
          <w:t>á</w:t>
        </w:r>
      </w:ins>
      <w:ins w:id="98" w:author="Buňková Leona" w:date="2018-05-24T16:51:00Z">
        <w:r w:rsidR="005A2D53" w:rsidRPr="005A2D53">
          <w:rPr>
            <w:rFonts w:ascii="Calibri Light" w:hAnsi="Calibri Light"/>
          </w:rPr>
          <w:t xml:space="preserve"> aktivit</w:t>
        </w:r>
      </w:ins>
      <w:ins w:id="99" w:author="Buňková Leona" w:date="2018-05-24T17:41:00Z">
        <w:r w:rsidR="00BC51F6">
          <w:rPr>
            <w:rFonts w:ascii="Calibri Light" w:hAnsi="Calibri Light"/>
          </w:rPr>
          <w:t>a</w:t>
        </w:r>
      </w:ins>
      <w:ins w:id="100" w:author="Buňková Leona" w:date="2018-05-24T16:51:00Z">
        <w:r w:rsidR="005A2D53" w:rsidRPr="005A2D53">
          <w:rPr>
            <w:rFonts w:ascii="Calibri Light" w:hAnsi="Calibri Light"/>
          </w:rPr>
          <w:t xml:space="preserve"> mikroorganizmů a výskyt biogenních aminů v potravinách</w:t>
        </w:r>
      </w:ins>
      <w:ins w:id="101" w:author="Buňková Leona" w:date="2018-05-24T17:42:00Z">
        <w:r w:rsidR="00BC51F6">
          <w:rPr>
            <w:rFonts w:ascii="Calibri Light" w:hAnsi="Calibri Light"/>
          </w:rPr>
          <w:t>)</w:t>
        </w:r>
      </w:ins>
      <w:ins w:id="102" w:author="Buňková Leona" w:date="2018-05-24T16:51:00Z">
        <w:r w:rsidR="005A2D53" w:rsidRPr="005A2D53">
          <w:rPr>
            <w:rFonts w:ascii="Calibri Light" w:hAnsi="Calibri Light"/>
          </w:rPr>
          <w:t>,</w:t>
        </w:r>
      </w:ins>
      <w:ins w:id="103" w:author="Buňková Leona" w:date="2018-05-24T16:52:00Z">
        <w:r w:rsidR="005A2D53">
          <w:rPr>
            <w:rFonts w:ascii="Calibri Light" w:hAnsi="Calibri Light"/>
          </w:rPr>
          <w:t xml:space="preserve"> </w:t>
        </w:r>
      </w:ins>
      <w:ins w:id="104" w:author="Buňková Leona" w:date="2018-05-24T17:47:00Z">
        <w:r w:rsidR="00142220">
          <w:rPr>
            <w:rFonts w:ascii="Calibri Light" w:hAnsi="Calibri Light"/>
          </w:rPr>
          <w:t xml:space="preserve">vliv vnějších podmínek na růst a množení mikroorganizmů, </w:t>
        </w:r>
      </w:ins>
      <w:ins w:id="105" w:author="Buňková Leona" w:date="2018-05-24T16:56:00Z">
        <w:r w:rsidRPr="005A2D53">
          <w:rPr>
            <w:rFonts w:ascii="Calibri Light" w:hAnsi="Calibri Light"/>
          </w:rPr>
          <w:t>stanov</w:t>
        </w:r>
        <w:r>
          <w:rPr>
            <w:rFonts w:ascii="Calibri Light" w:hAnsi="Calibri Light"/>
          </w:rPr>
          <w:t>e</w:t>
        </w:r>
        <w:r w:rsidRPr="005A2D53">
          <w:rPr>
            <w:rFonts w:ascii="Calibri Light" w:hAnsi="Calibri Light"/>
          </w:rPr>
          <w:t>ní proteinů v potravinách</w:t>
        </w:r>
      </w:ins>
      <w:ins w:id="106" w:author="Buňková Leona" w:date="2018-05-24T17:42:00Z">
        <w:r w:rsidR="00BC51F6">
          <w:rPr>
            <w:rFonts w:ascii="Calibri Light" w:hAnsi="Calibri Light"/>
          </w:rPr>
          <w:t>. Využívá rovněž moderní metody molekulární biologie –</w:t>
        </w:r>
      </w:ins>
      <w:ins w:id="107" w:author="Buňková Leona" w:date="2018-05-24T16:56:00Z">
        <w:r w:rsidRPr="005A2D53">
          <w:rPr>
            <w:rFonts w:ascii="Calibri Light" w:hAnsi="Calibri Light"/>
          </w:rPr>
          <w:t xml:space="preserve"> studium diverzity mikroorganizmů v</w:t>
        </w:r>
      </w:ins>
      <w:ins w:id="108" w:author="Buňková Leona" w:date="2018-05-24T17:43:00Z">
        <w:r w:rsidR="00BC51F6">
          <w:rPr>
            <w:rFonts w:ascii="Calibri Light" w:hAnsi="Calibri Light"/>
          </w:rPr>
          <w:t>e fermentovaných</w:t>
        </w:r>
      </w:ins>
      <w:ins w:id="109" w:author="Buňková Leona" w:date="2018-05-24T16:56:00Z">
        <w:r w:rsidRPr="005A2D53">
          <w:rPr>
            <w:rFonts w:ascii="Calibri Light" w:hAnsi="Calibri Light"/>
          </w:rPr>
          <w:t xml:space="preserve"> potravinách</w:t>
        </w:r>
      </w:ins>
      <w:ins w:id="110" w:author="Buňková Leona" w:date="2018-05-24T17:43:00Z">
        <w:r w:rsidR="00BC51F6">
          <w:rPr>
            <w:rFonts w:ascii="Calibri Light" w:hAnsi="Calibri Light"/>
          </w:rPr>
          <w:t xml:space="preserve"> a nápojích</w:t>
        </w:r>
      </w:ins>
      <w:ins w:id="111" w:author="Buňková Leona" w:date="2018-05-24T16:56:00Z">
        <w:r w:rsidRPr="005A2D53">
          <w:rPr>
            <w:rFonts w:ascii="Calibri Light" w:hAnsi="Calibri Light"/>
          </w:rPr>
          <w:t xml:space="preserve"> non-kultivačními</w:t>
        </w:r>
        <w:r>
          <w:rPr>
            <w:rFonts w:ascii="Calibri Light" w:hAnsi="Calibri Light"/>
          </w:rPr>
          <w:t xml:space="preserve"> </w:t>
        </w:r>
        <w:r w:rsidRPr="005A2D53">
          <w:rPr>
            <w:rFonts w:ascii="Calibri Light" w:hAnsi="Calibri Light"/>
          </w:rPr>
          <w:t>metodami</w:t>
        </w:r>
      </w:ins>
      <w:ins w:id="112" w:author="Buňková Leona" w:date="2018-05-24T17:52:00Z">
        <w:r w:rsidR="00ED628C">
          <w:rPr>
            <w:rFonts w:ascii="Calibri Light" w:hAnsi="Calibri Light"/>
          </w:rPr>
          <w:t xml:space="preserve"> (zejména DGGE</w:t>
        </w:r>
      </w:ins>
      <w:ins w:id="113" w:author="Buňková Leona" w:date="2018-05-24T17:53:00Z">
        <w:r w:rsidR="00ED628C">
          <w:rPr>
            <w:rFonts w:ascii="Calibri Light" w:hAnsi="Calibri Light"/>
          </w:rPr>
          <w:t>,</w:t>
        </w:r>
      </w:ins>
      <w:ins w:id="114" w:author="Buňková Leona" w:date="2018-05-24T17:52:00Z">
        <w:r w:rsidR="00ED628C">
          <w:rPr>
            <w:rFonts w:ascii="Calibri Light" w:hAnsi="Calibri Light"/>
          </w:rPr>
          <w:t xml:space="preserve"> TGGE</w:t>
        </w:r>
      </w:ins>
      <w:ins w:id="115" w:author="Buňková Leona" w:date="2018-05-24T17:53:00Z">
        <w:r w:rsidR="00ED628C">
          <w:rPr>
            <w:rFonts w:ascii="Calibri Light" w:hAnsi="Calibri Light"/>
          </w:rPr>
          <w:t>, sekvencování</w:t>
        </w:r>
      </w:ins>
      <w:ins w:id="116" w:author="Buňková Leona" w:date="2018-05-24T17:52:00Z">
        <w:r w:rsidR="00ED628C">
          <w:rPr>
            <w:rFonts w:ascii="Calibri Light" w:hAnsi="Calibri Light"/>
          </w:rPr>
          <w:t>)</w:t>
        </w:r>
      </w:ins>
      <w:ins w:id="117" w:author="Buňková Leona" w:date="2018-05-24T17:48:00Z">
        <w:r w:rsidR="00142220">
          <w:rPr>
            <w:rFonts w:ascii="Calibri Light" w:hAnsi="Calibri Light"/>
          </w:rPr>
          <w:t xml:space="preserve"> a aplikace molekulárně-biologických metod </w:t>
        </w:r>
      </w:ins>
      <w:ins w:id="118" w:author="Buňková Leona" w:date="2018-05-24T17:54:00Z">
        <w:r w:rsidR="00ED628C">
          <w:rPr>
            <w:rFonts w:ascii="Calibri Light" w:hAnsi="Calibri Light"/>
          </w:rPr>
          <w:t xml:space="preserve">v mikrobiologii, </w:t>
        </w:r>
      </w:ins>
      <w:ins w:id="119" w:author="Buňková Leona" w:date="2018-05-24T17:53:00Z">
        <w:r w:rsidR="00ED628C">
          <w:rPr>
            <w:rFonts w:ascii="Calibri Light" w:hAnsi="Calibri Light"/>
          </w:rPr>
          <w:t>(PCR, real-time PCR,</w:t>
        </w:r>
      </w:ins>
      <w:ins w:id="120" w:author="Buňková Leona" w:date="2018-05-24T17:54:00Z">
        <w:r w:rsidR="00ED628C">
          <w:rPr>
            <w:rFonts w:ascii="Calibri Light" w:hAnsi="Calibri Light"/>
          </w:rPr>
          <w:t xml:space="preserve"> zpětná transkripce RNA do cDNA, imunomagnetická separace)</w:t>
        </w:r>
      </w:ins>
      <w:ins w:id="121" w:author="Buňková Leona" w:date="2018-05-24T17:43:00Z">
        <w:r w:rsidR="00ED628C">
          <w:rPr>
            <w:rFonts w:ascii="Calibri Light" w:hAnsi="Calibri Light"/>
          </w:rPr>
          <w:t>.</w:t>
        </w:r>
      </w:ins>
      <w:ins w:id="122" w:author="Buňková Leona" w:date="2018-05-24T17:55:00Z">
        <w:r w:rsidR="00ED628C">
          <w:rPr>
            <w:rFonts w:ascii="Calibri Light" w:hAnsi="Calibri Light"/>
          </w:rPr>
          <w:t xml:space="preserve"> </w:t>
        </w:r>
      </w:ins>
      <w:ins w:id="123" w:author="Buňková Leona" w:date="2018-05-24T17:44:00Z">
        <w:r w:rsidR="00BC51F6">
          <w:rPr>
            <w:rFonts w:ascii="Calibri Light" w:hAnsi="Calibri Light"/>
          </w:rPr>
          <w:t>Dále se zabývá</w:t>
        </w:r>
      </w:ins>
      <w:ins w:id="124" w:author="Buňková Leona" w:date="2018-05-24T16:56:00Z">
        <w:r w:rsidRPr="005A2D53">
          <w:rPr>
            <w:rFonts w:ascii="Calibri Light" w:hAnsi="Calibri Light"/>
          </w:rPr>
          <w:t xml:space="preserve"> </w:t>
        </w:r>
      </w:ins>
      <w:ins w:id="125" w:author="Buňková Leona" w:date="2018-05-24T16:50:00Z">
        <w:r w:rsidR="005A2D53" w:rsidRPr="005A2D53">
          <w:rPr>
            <w:rFonts w:ascii="Calibri Light" w:hAnsi="Calibri Light"/>
          </w:rPr>
          <w:t>mikrobiologi</w:t>
        </w:r>
      </w:ins>
      <w:ins w:id="126" w:author="Buňková Leona" w:date="2018-05-24T17:44:00Z">
        <w:r w:rsidR="00BC51F6">
          <w:rPr>
            <w:rFonts w:ascii="Calibri Light" w:hAnsi="Calibri Light"/>
          </w:rPr>
          <w:t>í</w:t>
        </w:r>
      </w:ins>
      <w:ins w:id="127" w:author="Buňková Leona" w:date="2018-05-24T16:50:00Z">
        <w:r w:rsidR="005A2D53" w:rsidRPr="005A2D53">
          <w:rPr>
            <w:rFonts w:ascii="Calibri Light" w:hAnsi="Calibri Light"/>
          </w:rPr>
          <w:t xml:space="preserve"> potravin</w:t>
        </w:r>
      </w:ins>
      <w:ins w:id="128" w:author="Buňková Leona" w:date="2018-05-24T17:44:00Z">
        <w:r w:rsidR="00BC51F6">
          <w:rPr>
            <w:rFonts w:ascii="Calibri Light" w:hAnsi="Calibri Light"/>
          </w:rPr>
          <w:t xml:space="preserve"> nebo</w:t>
        </w:r>
      </w:ins>
      <w:ins w:id="129" w:author="Buňková Leona" w:date="2018-05-24T16:50:00Z">
        <w:r w:rsidR="005A2D53" w:rsidRPr="005A2D53">
          <w:rPr>
            <w:rFonts w:ascii="Calibri Light" w:hAnsi="Calibri Light"/>
          </w:rPr>
          <w:t xml:space="preserve"> aplikace</w:t>
        </w:r>
      </w:ins>
      <w:ins w:id="130" w:author="Buňková Leona" w:date="2018-05-24T17:44:00Z">
        <w:r w:rsidR="00BC51F6">
          <w:rPr>
            <w:rFonts w:ascii="Calibri Light" w:hAnsi="Calibri Light"/>
          </w:rPr>
          <w:t>mi</w:t>
        </w:r>
      </w:ins>
      <w:ins w:id="131" w:author="Buňková Leona" w:date="2018-05-24T16:50:00Z">
        <w:r w:rsidR="005A2D53" w:rsidRPr="005A2D53">
          <w:rPr>
            <w:rFonts w:ascii="Calibri Light" w:hAnsi="Calibri Light"/>
          </w:rPr>
          <w:t xml:space="preserve"> ant</w:t>
        </w:r>
        <w:r>
          <w:rPr>
            <w:rFonts w:ascii="Calibri Light" w:hAnsi="Calibri Light"/>
          </w:rPr>
          <w:t>imikrobních látek v potravinách</w:t>
        </w:r>
        <w:r w:rsidR="00BC51F6">
          <w:rPr>
            <w:rFonts w:ascii="Calibri Light" w:hAnsi="Calibri Light"/>
          </w:rPr>
          <w:t>.</w:t>
        </w:r>
      </w:ins>
      <w:ins w:id="132" w:author="Buňková Leona" w:date="2018-05-24T17:44:00Z">
        <w:r w:rsidR="00BC51F6">
          <w:rPr>
            <w:rFonts w:ascii="Calibri Light" w:hAnsi="Calibri Light"/>
          </w:rPr>
          <w:t xml:space="preserve"> </w:t>
        </w:r>
      </w:ins>
      <w:ins w:id="133" w:author="Buňková Leona" w:date="2018-05-24T16:53:00Z">
        <w:r>
          <w:rPr>
            <w:rFonts w:ascii="Calibri Light" w:hAnsi="Calibri Light"/>
          </w:rPr>
          <w:t>J</w:t>
        </w:r>
      </w:ins>
      <w:ins w:id="134" w:author="Buňková Leona" w:date="2018-05-24T16:52:00Z">
        <w:r>
          <w:rPr>
            <w:rFonts w:ascii="Calibri Light" w:hAnsi="Calibri Light"/>
          </w:rPr>
          <w:t>e autorkou a spoluautorkou celkem 45</w:t>
        </w:r>
      </w:ins>
      <w:ins w:id="135" w:author="Buňková Leona" w:date="2018-05-25T17:34:00Z">
        <w:r w:rsidR="000365BB">
          <w:rPr>
            <w:rFonts w:ascii="Calibri Light" w:hAnsi="Calibri Light"/>
          </w:rPr>
          <w:t xml:space="preserve"> </w:t>
        </w:r>
      </w:ins>
      <w:ins w:id="136" w:author="Buňková Leona" w:date="2018-05-24T16:52:00Z">
        <w:r>
          <w:rPr>
            <w:rFonts w:ascii="Calibri Light" w:hAnsi="Calibri Light"/>
          </w:rPr>
          <w:t xml:space="preserve"> </w:t>
        </w:r>
        <w:r w:rsidRPr="005A2D53">
          <w:rPr>
            <w:rFonts w:ascii="Calibri Light" w:hAnsi="Calibri Light"/>
          </w:rPr>
          <w:t xml:space="preserve">publikací indexovaných na Web of Science </w:t>
        </w:r>
        <w:r>
          <w:rPr>
            <w:rFonts w:ascii="Calibri Light" w:hAnsi="Calibri Light"/>
          </w:rPr>
          <w:t>Core Collectio</w:t>
        </w:r>
      </w:ins>
      <w:ins w:id="137" w:author="Buňková Leona" w:date="2018-05-25T17:34:00Z">
        <w:r w:rsidR="000365BB">
          <w:rPr>
            <w:rFonts w:ascii="Calibri Light" w:hAnsi="Calibri Light"/>
          </w:rPr>
          <w:t>n (2 publikace pod rodným příjmením Čechová)</w:t>
        </w:r>
      </w:ins>
      <w:ins w:id="138" w:author="Buňková Leona" w:date="2018-05-24T16:52:00Z">
        <w:r>
          <w:rPr>
            <w:rFonts w:ascii="Calibri Light" w:hAnsi="Calibri Light"/>
          </w:rPr>
          <w:t>. H-index garantky</w:t>
        </w:r>
        <w:r w:rsidRPr="005A2D53">
          <w:rPr>
            <w:rFonts w:ascii="Calibri Light" w:hAnsi="Calibri Light"/>
          </w:rPr>
          <w:t xml:space="preserve"> je v současnosti 1</w:t>
        </w:r>
        <w:r>
          <w:rPr>
            <w:rFonts w:ascii="Calibri Light" w:hAnsi="Calibri Light"/>
          </w:rPr>
          <w:t>3, celkový počet citací na její</w:t>
        </w:r>
        <w:r w:rsidRPr="005A2D53">
          <w:rPr>
            <w:rFonts w:ascii="Calibri Light" w:hAnsi="Calibri Light"/>
          </w:rPr>
          <w:t xml:space="preserve"> odborné práce je </w:t>
        </w:r>
        <w:r>
          <w:rPr>
            <w:rFonts w:ascii="Calibri Light" w:hAnsi="Calibri Light"/>
          </w:rPr>
          <w:t>434</w:t>
        </w:r>
        <w:r w:rsidRPr="005A2D53">
          <w:rPr>
            <w:rFonts w:ascii="Calibri Light" w:hAnsi="Calibri Light"/>
          </w:rPr>
          <w:t>, bez autocitací 3</w:t>
        </w:r>
        <w:r>
          <w:rPr>
            <w:rFonts w:ascii="Calibri Light" w:hAnsi="Calibri Light"/>
          </w:rPr>
          <w:t>37</w:t>
        </w:r>
        <w:r w:rsidRPr="005A2D53">
          <w:rPr>
            <w:rFonts w:ascii="Calibri Light" w:hAnsi="Calibri Light"/>
          </w:rPr>
          <w:t>.</w:t>
        </w:r>
        <w:r>
          <w:rPr>
            <w:rFonts w:ascii="Calibri Light" w:hAnsi="Calibri Light"/>
          </w:rPr>
          <w:t xml:space="preserve"> </w:t>
        </w:r>
      </w:ins>
      <w:ins w:id="139" w:author="Buňková Leona" w:date="2018-05-24T16:57:00Z">
        <w:r>
          <w:rPr>
            <w:rFonts w:ascii="Calibri Light" w:hAnsi="Calibri Light"/>
          </w:rPr>
          <w:t>Podílela</w:t>
        </w:r>
      </w:ins>
      <w:ins w:id="140" w:author="Buňková Leona" w:date="2018-05-24T16:58:00Z">
        <w:r w:rsidR="007968FA">
          <w:rPr>
            <w:rFonts w:ascii="Calibri Light" w:hAnsi="Calibri Light"/>
          </w:rPr>
          <w:t>/podílí</w:t>
        </w:r>
      </w:ins>
      <w:ins w:id="141" w:author="Buňková Leona" w:date="2018-05-24T16:54:00Z">
        <w:r>
          <w:rPr>
            <w:rFonts w:ascii="Calibri Light" w:hAnsi="Calibri Light"/>
          </w:rPr>
          <w:t xml:space="preserve"> se</w:t>
        </w:r>
      </w:ins>
      <w:ins w:id="142" w:author="Buňková Leona" w:date="2018-05-24T16:50:00Z">
        <w:r w:rsidR="005A2D53" w:rsidRPr="005A2D53">
          <w:rPr>
            <w:rFonts w:ascii="Calibri Light" w:hAnsi="Calibri Light"/>
          </w:rPr>
          <w:t xml:space="preserve"> na</w:t>
        </w:r>
      </w:ins>
      <w:ins w:id="143" w:author="Buňková Leona" w:date="2018-05-24T16:57:00Z">
        <w:r>
          <w:rPr>
            <w:rFonts w:ascii="Calibri Light" w:hAnsi="Calibri Light"/>
          </w:rPr>
          <w:t xml:space="preserve"> řešení</w:t>
        </w:r>
      </w:ins>
      <w:ins w:id="144" w:author="Buňková Leona" w:date="2018-05-24T16:50:00Z">
        <w:r w:rsidR="005A2D53" w:rsidRPr="005A2D53">
          <w:rPr>
            <w:rFonts w:ascii="Calibri Light" w:hAnsi="Calibri Light"/>
          </w:rPr>
          <w:t xml:space="preserve"> 10 projekt</w:t>
        </w:r>
      </w:ins>
      <w:ins w:id="145" w:author="Buňková Leona" w:date="2018-05-24T16:57:00Z">
        <w:r>
          <w:rPr>
            <w:rFonts w:ascii="Calibri Light" w:hAnsi="Calibri Light"/>
          </w:rPr>
          <w:t>ů, mezi n</w:t>
        </w:r>
      </w:ins>
      <w:ins w:id="146" w:author="Buňková Leona" w:date="2018-05-24T16:50:00Z">
        <w:r w:rsidR="005A2D53" w:rsidRPr="005A2D53">
          <w:rPr>
            <w:rFonts w:ascii="Calibri Light" w:hAnsi="Calibri Light"/>
          </w:rPr>
          <w:t xml:space="preserve">ejvýznamnější </w:t>
        </w:r>
      </w:ins>
      <w:ins w:id="147" w:author="Buňková Leona" w:date="2018-05-24T16:57:00Z">
        <w:r>
          <w:rPr>
            <w:rFonts w:ascii="Calibri Light" w:hAnsi="Calibri Light"/>
          </w:rPr>
          <w:t xml:space="preserve">lze </w:t>
        </w:r>
      </w:ins>
      <w:ins w:id="148" w:author="Buňková Leona" w:date="2018-05-24T16:58:00Z">
        <w:r w:rsidR="007968FA">
          <w:rPr>
            <w:rFonts w:ascii="Calibri Light" w:hAnsi="Calibri Light"/>
          </w:rPr>
          <w:t>zařadit</w:t>
        </w:r>
      </w:ins>
      <w:ins w:id="149" w:author="Buňková Leona" w:date="2018-05-24T16:57:00Z">
        <w:r>
          <w:rPr>
            <w:rFonts w:ascii="Calibri Light" w:hAnsi="Calibri Light"/>
          </w:rPr>
          <w:t>:</w:t>
        </w:r>
      </w:ins>
      <w:ins w:id="150" w:author="Buňková Leona" w:date="2018-05-24T16:50:00Z">
        <w:r w:rsidR="005A2D53" w:rsidRPr="005A2D53">
          <w:rPr>
            <w:rFonts w:ascii="Calibri Light" w:hAnsi="Calibri Light"/>
          </w:rPr>
          <w:t xml:space="preserve"> </w:t>
        </w:r>
      </w:ins>
      <w:ins w:id="151" w:author="Buňková Leona" w:date="2018-05-24T16:58:00Z">
        <w:r w:rsidR="007968FA">
          <w:rPr>
            <w:rFonts w:ascii="Calibri Light" w:hAnsi="Calibri Light"/>
          </w:rPr>
          <w:t>GAČR</w:t>
        </w:r>
      </w:ins>
      <w:ins w:id="152" w:author="Buňková Leona" w:date="2018-05-24T16:50:00Z">
        <w:r w:rsidR="005A2D53" w:rsidRPr="005A2D53">
          <w:rPr>
            <w:rFonts w:ascii="Calibri Light" w:hAnsi="Calibri Light"/>
          </w:rPr>
          <w:t>: Redukce obsahu biogenních aminů v modelových systémech (2017</w:t>
        </w:r>
      </w:ins>
      <w:ins w:id="153" w:author="Buňková Leona" w:date="2018-05-24T16:58:00Z">
        <w:r w:rsidR="007968FA">
          <w:rPr>
            <w:rFonts w:ascii="Calibri Light" w:hAnsi="Calibri Light"/>
          </w:rPr>
          <w:t>-</w:t>
        </w:r>
      </w:ins>
      <w:ins w:id="154" w:author="Buňková Leona" w:date="2018-05-24T16:50:00Z">
        <w:r w:rsidR="005A2D53" w:rsidRPr="005A2D53">
          <w:rPr>
            <w:rFonts w:ascii="Calibri Light" w:hAnsi="Calibri Light"/>
          </w:rPr>
          <w:t>2019), Produkce biogenních aminů u vybraných kmenů bakterií mléčného kvašení (2011</w:t>
        </w:r>
      </w:ins>
      <w:ins w:id="155" w:author="Buňková Leona" w:date="2018-05-24T16:58:00Z">
        <w:r w:rsidR="007968FA">
          <w:rPr>
            <w:rFonts w:ascii="Calibri Light" w:hAnsi="Calibri Light"/>
          </w:rPr>
          <w:t>-</w:t>
        </w:r>
      </w:ins>
      <w:ins w:id="156" w:author="Buňková Leona" w:date="2018-05-24T16:50:00Z">
        <w:r w:rsidR="005A2D53" w:rsidRPr="005A2D53">
          <w:rPr>
            <w:rFonts w:ascii="Calibri Light" w:hAnsi="Calibri Light"/>
          </w:rPr>
          <w:t>2014), Studium biodegradability polymerních materiálů kombinací pokročilých metodik (2010-2013); Národní agentura pro zemědělský výzkum: Nové přístupy a metody analýzy pro zajištění kvality, bezpečnosti a zdravotní nezávadnosti sýrů, optimalizace jejich výroby a zefektivnění procesů</w:t>
        </w:r>
      </w:ins>
      <w:ins w:id="157" w:author="Buňková Leona" w:date="2018-05-24T16:53:00Z">
        <w:r>
          <w:rPr>
            <w:rFonts w:ascii="Calibri Light" w:hAnsi="Calibri Light"/>
          </w:rPr>
          <w:t xml:space="preserve"> </w:t>
        </w:r>
      </w:ins>
      <w:ins w:id="158" w:author="Buňková Leona" w:date="2018-05-24T16:50:00Z">
        <w:r w:rsidR="005A2D53" w:rsidRPr="005A2D53">
          <w:rPr>
            <w:rFonts w:ascii="Calibri Light" w:hAnsi="Calibri Light"/>
          </w:rPr>
          <w:t>hygieny a sanitace při současném snížení zátěže životního prostředí odpadními vodami (2017</w:t>
        </w:r>
      </w:ins>
      <w:ins w:id="159" w:author="Buňková Leona" w:date="2018-05-24T16:59:00Z">
        <w:r w:rsidR="007968FA">
          <w:rPr>
            <w:rFonts w:ascii="Calibri Light" w:hAnsi="Calibri Light"/>
          </w:rPr>
          <w:t>-</w:t>
        </w:r>
      </w:ins>
      <w:ins w:id="160" w:author="Buňková Leona" w:date="2018-05-24T16:50:00Z">
        <w:r w:rsidR="005A2D53" w:rsidRPr="005A2D53">
          <w:rPr>
            <w:rFonts w:ascii="Calibri Light" w:hAnsi="Calibri Light"/>
          </w:rPr>
          <w:t>2021), Systémy jištění kvality a bezpečnosti mlékárenských výrobků vhodnými metodami aplikovatelnými v praxi (2012</w:t>
        </w:r>
      </w:ins>
      <w:ins w:id="161" w:author="Buňková Leona" w:date="2018-05-24T16:59:00Z">
        <w:r w:rsidR="007968FA">
          <w:rPr>
            <w:rFonts w:ascii="Calibri Light" w:hAnsi="Calibri Light"/>
          </w:rPr>
          <w:t>-</w:t>
        </w:r>
      </w:ins>
      <w:ins w:id="162" w:author="Buňková Leona" w:date="2018-05-24T16:50:00Z">
        <w:r w:rsidR="005A2D53" w:rsidRPr="005A2D53">
          <w:rPr>
            <w:rFonts w:ascii="Calibri Light" w:hAnsi="Calibri Light"/>
          </w:rPr>
          <w:t>2016).</w:t>
        </w:r>
      </w:ins>
      <w:ins w:id="163" w:author="Buňková Leona" w:date="2018-05-24T17:06:00Z">
        <w:r w:rsidR="00E261FF">
          <w:rPr>
            <w:rFonts w:ascii="Calibri Light" w:hAnsi="Calibri Light"/>
          </w:rPr>
          <w:t xml:space="preserve"> Od roku 2012 rovněž působí jako </w:t>
        </w:r>
      </w:ins>
      <w:ins w:id="164" w:author="Buňková Leona" w:date="2018-05-24T17:26:00Z">
        <w:r w:rsidR="009572F7">
          <w:rPr>
            <w:rFonts w:ascii="Calibri Light" w:hAnsi="Calibri Light"/>
          </w:rPr>
          <w:t>členka</w:t>
        </w:r>
      </w:ins>
      <w:ins w:id="165" w:author="Buňková Leona" w:date="2018-05-24T17:06:00Z">
        <w:r w:rsidR="00E261FF">
          <w:rPr>
            <w:rFonts w:ascii="Calibri Light" w:hAnsi="Calibri Light"/>
          </w:rPr>
          <w:t xml:space="preserve"> </w:t>
        </w:r>
      </w:ins>
      <w:ins w:id="166" w:author="Buňková Leona" w:date="2018-05-24T17:12:00Z">
        <w:r w:rsidR="009B631C">
          <w:rPr>
            <w:rFonts w:ascii="Calibri Light" w:hAnsi="Calibri Light"/>
          </w:rPr>
          <w:t>redakční rady (</w:t>
        </w:r>
      </w:ins>
      <w:ins w:id="167" w:author="Buňková Leona" w:date="2018-05-24T17:06:00Z">
        <w:r w:rsidR="00E261FF">
          <w:rPr>
            <w:rFonts w:ascii="Calibri Light" w:hAnsi="Calibri Light"/>
          </w:rPr>
          <w:t>Editorial Board</w:t>
        </w:r>
      </w:ins>
      <w:ins w:id="168" w:author="Buňková Leona" w:date="2018-05-24T17:12:00Z">
        <w:r w:rsidR="009B631C">
          <w:rPr>
            <w:rFonts w:ascii="Calibri Light" w:hAnsi="Calibri Light"/>
          </w:rPr>
          <w:t>)</w:t>
        </w:r>
      </w:ins>
      <w:ins w:id="169" w:author="Buňková Leona" w:date="2018-05-24T17:08:00Z">
        <w:r w:rsidR="00E261FF">
          <w:rPr>
            <w:rFonts w:ascii="Calibri Light" w:hAnsi="Calibri Light"/>
          </w:rPr>
          <w:t xml:space="preserve"> časopisu Food Microbiology (</w:t>
        </w:r>
      </w:ins>
      <w:ins w:id="170" w:author="Buňková Leona" w:date="2018-05-24T17:09:00Z">
        <w:r w:rsidR="009B631C">
          <w:rPr>
            <w:rFonts w:ascii="Calibri Light" w:hAnsi="Calibri Light"/>
          </w:rPr>
          <w:t>IF</w:t>
        </w:r>
        <w:r w:rsidR="009B631C">
          <w:rPr>
            <w:rFonts w:ascii="Calibri Light" w:hAnsi="Calibri Light"/>
            <w:vertAlign w:val="subscript"/>
          </w:rPr>
          <w:t>2016</w:t>
        </w:r>
      </w:ins>
      <w:ins w:id="171" w:author="Buňková Leona" w:date="2018-05-24T17:12:00Z">
        <w:r w:rsidR="009B631C">
          <w:rPr>
            <w:rFonts w:ascii="Calibri Light" w:hAnsi="Calibri Light"/>
          </w:rPr>
          <w:t>=</w:t>
        </w:r>
      </w:ins>
      <w:ins w:id="172" w:author="Buňková Leona" w:date="2018-05-24T17:10:00Z">
        <w:r w:rsidR="009B631C">
          <w:rPr>
            <w:rFonts w:ascii="Calibri Light" w:hAnsi="Calibri Light"/>
          </w:rPr>
          <w:t xml:space="preserve">3,759; Q1 Biotechnology &amp; Applied Microbiology, Q1 </w:t>
        </w:r>
      </w:ins>
      <w:ins w:id="173" w:author="Buňková Leona" w:date="2018-05-24T17:11:00Z">
        <w:r w:rsidR="009B631C">
          <w:rPr>
            <w:rFonts w:ascii="Calibri Light" w:hAnsi="Calibri Light"/>
          </w:rPr>
          <w:t xml:space="preserve">Food Science &amp; Technology, Q1 Microbiology). </w:t>
        </w:r>
      </w:ins>
    </w:p>
    <w:p w14:paraId="7F6EAEE7" w14:textId="4F1A6304" w:rsidR="00E77D0A" w:rsidRDefault="00E77D0A" w:rsidP="005A2D53">
      <w:pPr>
        <w:tabs>
          <w:tab w:val="left" w:pos="2835"/>
        </w:tabs>
        <w:spacing w:before="120" w:after="120"/>
        <w:jc w:val="both"/>
        <w:rPr>
          <w:ins w:id="174" w:author="Buňková Leona" w:date="2018-05-25T17:20:00Z"/>
          <w:rFonts w:ascii="Calibri Light" w:hAnsi="Calibri Light"/>
        </w:rPr>
      </w:pPr>
      <w:ins w:id="175" w:author="Buňková Leona" w:date="2018-05-25T17:20:00Z">
        <w:r>
          <w:rPr>
            <w:rFonts w:ascii="Calibri Light" w:hAnsi="Calibri Light"/>
          </w:rPr>
          <w:t xml:space="preserve">Další </w:t>
        </w:r>
      </w:ins>
      <w:ins w:id="176" w:author="Buňková Leona" w:date="2018-05-25T17:25:00Z">
        <w:r w:rsidR="00EA21C1">
          <w:rPr>
            <w:rFonts w:ascii="Calibri Light" w:hAnsi="Calibri Light"/>
          </w:rPr>
          <w:t xml:space="preserve">vybrané </w:t>
        </w:r>
      </w:ins>
      <w:ins w:id="177" w:author="Buňková Leona" w:date="2018-05-25T17:20:00Z">
        <w:r>
          <w:rPr>
            <w:rFonts w:ascii="Calibri Light" w:hAnsi="Calibri Light"/>
          </w:rPr>
          <w:t>publikace (neuvedené v kartě C-I) vztahující se k biotechnologickým aplikacím, včetně molekulárně-biologických metod:</w:t>
        </w:r>
      </w:ins>
    </w:p>
    <w:p w14:paraId="35340A97" w14:textId="20336370" w:rsidR="00E77D0A" w:rsidRDefault="00E77D0A" w:rsidP="005A2D53">
      <w:pPr>
        <w:tabs>
          <w:tab w:val="left" w:pos="2835"/>
        </w:tabs>
        <w:spacing w:before="120" w:after="120"/>
        <w:jc w:val="both"/>
        <w:rPr>
          <w:ins w:id="178" w:author="Buňková Leona" w:date="2018-05-25T17:23:00Z"/>
          <w:rFonts w:ascii="Calibri Light" w:hAnsi="Calibri Light"/>
        </w:rPr>
      </w:pPr>
      <w:ins w:id="179" w:author="Buňková Leona" w:date="2018-05-25T17:23:00Z">
        <w:r w:rsidRPr="00E77D0A">
          <w:rPr>
            <w:rFonts w:ascii="Calibri Light" w:hAnsi="Calibri Light"/>
          </w:rPr>
          <w:t xml:space="preserve">MRÁZEK, J., PACHLOVÁ, V., BUŇKA, F., ČERNÍKOVÁ, M., DRÁB, V., BEJBLOVÁ, M., STANĚK, K., BUŇKOVÁ, L. Effects of different strains Penicillium nalgiovense in the Nalžovy cheese during ripening. </w:t>
        </w:r>
        <w:r w:rsidRPr="000365BB">
          <w:rPr>
            <w:rFonts w:ascii="Calibri Light" w:hAnsi="Calibri Light"/>
            <w:i/>
          </w:rPr>
          <w:t>Journal of the Science of Food and Agriculture</w:t>
        </w:r>
        <w:r w:rsidRPr="00E77D0A">
          <w:rPr>
            <w:rFonts w:ascii="Calibri Light" w:hAnsi="Calibri Light"/>
          </w:rPr>
          <w:t>, 96: 2547-2554. 2016.</w:t>
        </w:r>
      </w:ins>
    </w:p>
    <w:p w14:paraId="6DD1F5C0" w14:textId="22CD3C0E" w:rsidR="00E77D0A" w:rsidRDefault="00E77D0A" w:rsidP="005A2D53">
      <w:pPr>
        <w:tabs>
          <w:tab w:val="left" w:pos="2835"/>
        </w:tabs>
        <w:spacing w:before="120" w:after="120"/>
        <w:jc w:val="both"/>
        <w:rPr>
          <w:ins w:id="180" w:author="Buňková Leona" w:date="2018-05-25T17:24:00Z"/>
          <w:rFonts w:ascii="Calibri Light" w:hAnsi="Calibri Light"/>
        </w:rPr>
      </w:pPr>
      <w:ins w:id="181" w:author="Buňková Leona" w:date="2018-05-25T17:24:00Z">
        <w:r w:rsidRPr="00E77D0A">
          <w:rPr>
            <w:rFonts w:ascii="Calibri Light" w:hAnsi="Calibri Light"/>
          </w:rPr>
          <w:t xml:space="preserve">LAUKOVÁ, A., KANDRIČÁKOVÁ, A., BUŇKOVÁ, L., PLEVA, P., ŠČERBOVÁ, J. Sensitivity to enterocins of biogenic amine-producing faecal enterococci from ostriches and pheasants. </w:t>
        </w:r>
        <w:r w:rsidRPr="000365BB">
          <w:rPr>
            <w:rFonts w:ascii="Calibri Light" w:hAnsi="Calibri Light"/>
            <w:i/>
          </w:rPr>
          <w:t>Probiotics and Antimicrobial Proteins</w:t>
        </w:r>
        <w:r w:rsidRPr="00E77D0A">
          <w:rPr>
            <w:rFonts w:ascii="Calibri Light" w:hAnsi="Calibri Light"/>
          </w:rPr>
          <w:t>, 9: 483-491. 2017.</w:t>
        </w:r>
      </w:ins>
    </w:p>
    <w:p w14:paraId="36859C89" w14:textId="308CC5B7" w:rsidR="00E77D0A" w:rsidRDefault="00EA21C1" w:rsidP="005A2D53">
      <w:pPr>
        <w:tabs>
          <w:tab w:val="left" w:pos="2835"/>
        </w:tabs>
        <w:spacing w:before="120" w:after="120"/>
        <w:jc w:val="both"/>
        <w:rPr>
          <w:ins w:id="182" w:author="Buňková Leona" w:date="2018-05-25T17:25:00Z"/>
          <w:rFonts w:ascii="Calibri Light" w:hAnsi="Calibri Light"/>
        </w:rPr>
      </w:pPr>
      <w:ins w:id="183" w:author="Buňková Leona" w:date="2018-05-25T17:25:00Z">
        <w:r w:rsidRPr="00EA21C1">
          <w:rPr>
            <w:rFonts w:ascii="Calibri Light" w:hAnsi="Calibri Light"/>
          </w:rPr>
          <w:t xml:space="preserve">LORENCOVÁ, E., BUŇKOVÁ, L., PLEVA, P., DRÁB, V., KUBÁŇ, V., BUŇKA, F. Selected factors inﬂuencing the ability of Biﬁdobacterium to form biogenic amines. International </w:t>
        </w:r>
        <w:r w:rsidRPr="000365BB">
          <w:rPr>
            <w:rFonts w:ascii="Calibri Light" w:hAnsi="Calibri Light"/>
            <w:i/>
          </w:rPr>
          <w:t>Journal of Food Science and Technology</w:t>
        </w:r>
        <w:r w:rsidRPr="00EA21C1">
          <w:rPr>
            <w:rFonts w:ascii="Calibri Light" w:hAnsi="Calibri Light"/>
          </w:rPr>
          <w:t>, 49, 1302-1307. 2014.</w:t>
        </w:r>
      </w:ins>
    </w:p>
    <w:p w14:paraId="141F689D" w14:textId="6593061C" w:rsidR="00EA21C1" w:rsidRDefault="00EA21C1" w:rsidP="005A2D53">
      <w:pPr>
        <w:tabs>
          <w:tab w:val="left" w:pos="2835"/>
        </w:tabs>
        <w:spacing w:before="120" w:after="120"/>
        <w:jc w:val="both"/>
        <w:rPr>
          <w:ins w:id="184" w:author="Buňková Leona" w:date="2018-05-25T17:25:00Z"/>
          <w:rFonts w:ascii="Calibri Light" w:hAnsi="Calibri Light"/>
        </w:rPr>
      </w:pPr>
      <w:ins w:id="185" w:author="Buňková Leona" w:date="2018-05-25T17:25:00Z">
        <w:r w:rsidRPr="00EA21C1">
          <w:rPr>
            <w:rFonts w:ascii="Calibri Light" w:hAnsi="Calibri Light"/>
          </w:rPr>
          <w:t xml:space="preserve">MARUŠINCOVÁ, H., HUSÁROVÁ, L., RŮŽIČKA, J., INGR, M., NAVRÁTIL, V., BUŇKOVÁ, L. KOUTNÝ M. Polyvinyl alcohol biodegradation under denitrifying conditions. </w:t>
        </w:r>
        <w:r w:rsidRPr="000365BB">
          <w:rPr>
            <w:rFonts w:ascii="Calibri Light" w:hAnsi="Calibri Light"/>
            <w:i/>
          </w:rPr>
          <w:t>International Biodeterioration and Biodegradation</w:t>
        </w:r>
        <w:r w:rsidRPr="00EA21C1">
          <w:rPr>
            <w:rFonts w:ascii="Calibri Light" w:hAnsi="Calibri Light"/>
          </w:rPr>
          <w:t>, 84: 21-28. 2013</w:t>
        </w:r>
        <w:r>
          <w:rPr>
            <w:rFonts w:ascii="Calibri Light" w:hAnsi="Calibri Light"/>
          </w:rPr>
          <w:t>.</w:t>
        </w:r>
      </w:ins>
    </w:p>
    <w:p w14:paraId="42558318" w14:textId="48CDCF10" w:rsidR="00EA21C1" w:rsidRDefault="00EA21C1" w:rsidP="005A2D53">
      <w:pPr>
        <w:tabs>
          <w:tab w:val="left" w:pos="2835"/>
        </w:tabs>
        <w:spacing w:before="120" w:after="120"/>
        <w:jc w:val="both"/>
        <w:rPr>
          <w:ins w:id="186" w:author="Buňková Leona" w:date="2018-05-25T17:28:00Z"/>
          <w:rFonts w:ascii="Calibri Light" w:hAnsi="Calibri Light"/>
        </w:rPr>
      </w:pPr>
      <w:ins w:id="187" w:author="Buňková Leona" w:date="2018-05-25T17:28:00Z">
        <w:r w:rsidRPr="00EA21C1">
          <w:rPr>
            <w:rFonts w:ascii="Calibri Light" w:hAnsi="Calibri Light"/>
          </w:rPr>
          <w:t xml:space="preserve">PACHLOVÁ, V., BUŇKA, F., FLASAROVÁ, R., VÁLKOVÁ, P., BUŇKOVÁ, L. The effect of elevated temperature on ripening of Dutch type cheese. </w:t>
        </w:r>
        <w:r w:rsidRPr="000365BB">
          <w:rPr>
            <w:rFonts w:ascii="Calibri Light" w:hAnsi="Calibri Light"/>
            <w:i/>
          </w:rPr>
          <w:t>Food Chemistry</w:t>
        </w:r>
        <w:r w:rsidRPr="00EA21C1">
          <w:rPr>
            <w:rFonts w:ascii="Calibri Light" w:hAnsi="Calibri Light"/>
          </w:rPr>
          <w:t>, 132(4): 1846-1854. 2012.</w:t>
        </w:r>
      </w:ins>
    </w:p>
    <w:p w14:paraId="1A8D6445" w14:textId="04F43D02" w:rsidR="00EA21C1" w:rsidRDefault="00EA21C1" w:rsidP="005A2D53">
      <w:pPr>
        <w:tabs>
          <w:tab w:val="left" w:pos="2835"/>
        </w:tabs>
        <w:spacing w:before="120" w:after="120"/>
        <w:jc w:val="both"/>
        <w:rPr>
          <w:ins w:id="188" w:author="Buňková Leona" w:date="2018-05-25T17:29:00Z"/>
          <w:rFonts w:ascii="Calibri Light" w:hAnsi="Calibri Light"/>
        </w:rPr>
      </w:pPr>
      <w:ins w:id="189" w:author="Buňková Leona" w:date="2018-05-25T17:28:00Z">
        <w:r w:rsidRPr="00EA21C1">
          <w:rPr>
            <w:rFonts w:ascii="Calibri Light" w:hAnsi="Calibri Light"/>
          </w:rPr>
          <w:t xml:space="preserve">BUŇKOVÁ, L., BUŇKA, F., POLLAKOVÁ, E., PODEŠVOVÁ, T., DRÁB, V. The effect of lactose, NaCl and an aero/anaerobic environment on the tyrosine decarboxylase activity of </w:t>
        </w:r>
        <w:r w:rsidRPr="000365BB">
          <w:rPr>
            <w:rFonts w:ascii="Calibri Light" w:hAnsi="Calibri Light"/>
            <w:i/>
          </w:rPr>
          <w:t>Lactococcus lactis</w:t>
        </w:r>
        <w:r w:rsidRPr="00EA21C1">
          <w:rPr>
            <w:rFonts w:ascii="Calibri Light" w:hAnsi="Calibri Light"/>
          </w:rPr>
          <w:t xml:space="preserve"> subsp. </w:t>
        </w:r>
        <w:r w:rsidRPr="000365BB">
          <w:rPr>
            <w:rFonts w:ascii="Calibri Light" w:hAnsi="Calibri Light"/>
            <w:i/>
          </w:rPr>
          <w:t>cremoris</w:t>
        </w:r>
        <w:r w:rsidRPr="00EA21C1">
          <w:rPr>
            <w:rFonts w:ascii="Calibri Light" w:hAnsi="Calibri Light"/>
          </w:rPr>
          <w:t xml:space="preserve"> and </w:t>
        </w:r>
        <w:r w:rsidRPr="000365BB">
          <w:rPr>
            <w:rFonts w:ascii="Calibri Light" w:hAnsi="Calibri Light"/>
            <w:i/>
          </w:rPr>
          <w:t>Lactococcus lactis</w:t>
        </w:r>
        <w:r w:rsidRPr="00EA21C1">
          <w:rPr>
            <w:rFonts w:ascii="Calibri Light" w:hAnsi="Calibri Light"/>
          </w:rPr>
          <w:t xml:space="preserve"> subsp. </w:t>
        </w:r>
        <w:r w:rsidRPr="000365BB">
          <w:rPr>
            <w:rFonts w:ascii="Calibri Light" w:hAnsi="Calibri Light"/>
            <w:i/>
          </w:rPr>
          <w:t>lactis. International Journal of Food Microbiology</w:t>
        </w:r>
        <w:r w:rsidRPr="00EA21C1">
          <w:rPr>
            <w:rFonts w:ascii="Calibri Light" w:hAnsi="Calibri Light"/>
          </w:rPr>
          <w:t>, 147: 112-119. 2011</w:t>
        </w:r>
      </w:ins>
      <w:ins w:id="190" w:author="Buňková Leona" w:date="2018-05-25T17:29:00Z">
        <w:r>
          <w:rPr>
            <w:rFonts w:ascii="Calibri Light" w:hAnsi="Calibri Light"/>
          </w:rPr>
          <w:t>.</w:t>
        </w:r>
      </w:ins>
    </w:p>
    <w:p w14:paraId="13AD932F" w14:textId="53471150" w:rsidR="00EA21C1" w:rsidRDefault="00EA21C1" w:rsidP="005A2D53">
      <w:pPr>
        <w:tabs>
          <w:tab w:val="left" w:pos="2835"/>
        </w:tabs>
        <w:spacing w:before="120" w:after="120"/>
        <w:jc w:val="both"/>
        <w:rPr>
          <w:ins w:id="191" w:author="Buňková Leona" w:date="2018-05-25T17:29:00Z"/>
          <w:rFonts w:ascii="Calibri Light" w:hAnsi="Calibri Light"/>
        </w:rPr>
      </w:pPr>
      <w:ins w:id="192" w:author="Buňková Leona" w:date="2018-05-25T17:29:00Z">
        <w:r w:rsidRPr="00EA21C1">
          <w:rPr>
            <w:rFonts w:ascii="Calibri Light" w:hAnsi="Calibri Light"/>
          </w:rPr>
          <w:t xml:space="preserve">BUŇKOVÁ, L., BUŇKA, F., MANTLOVÁ, G., ČABLOVÁ, A., SEDLÁČEK, I., ŠVEC, P., PACHLOVÁ, V., KRÁČMAR, S. The effect of ripening and storage conditions on the distribution of tyramine, putrescine and cadaverine in Edam-cheese. </w:t>
        </w:r>
        <w:r w:rsidRPr="000365BB">
          <w:rPr>
            <w:rFonts w:ascii="Calibri Light" w:hAnsi="Calibri Light"/>
            <w:i/>
          </w:rPr>
          <w:t>Food Microbiology</w:t>
        </w:r>
        <w:r w:rsidRPr="00EA21C1">
          <w:rPr>
            <w:rFonts w:ascii="Calibri Light" w:hAnsi="Calibri Light"/>
          </w:rPr>
          <w:t>, 27(7): 880-888. 2010</w:t>
        </w:r>
        <w:r>
          <w:rPr>
            <w:rFonts w:ascii="Calibri Light" w:hAnsi="Calibri Light"/>
          </w:rPr>
          <w:t>.</w:t>
        </w:r>
      </w:ins>
    </w:p>
    <w:p w14:paraId="6870161B" w14:textId="3BC7A590" w:rsidR="00EA21C1" w:rsidRDefault="000365BB" w:rsidP="005A2D53">
      <w:pPr>
        <w:tabs>
          <w:tab w:val="left" w:pos="2835"/>
        </w:tabs>
        <w:spacing w:before="120" w:after="120"/>
        <w:jc w:val="both"/>
        <w:rPr>
          <w:ins w:id="193" w:author="Buňková Leona" w:date="2018-05-25T17:31:00Z"/>
          <w:rFonts w:ascii="Calibri Light" w:hAnsi="Calibri Light"/>
        </w:rPr>
      </w:pPr>
      <w:ins w:id="194" w:author="Buňková Leona" w:date="2018-05-25T17:30:00Z">
        <w:r w:rsidRPr="000365BB">
          <w:rPr>
            <w:rFonts w:ascii="Calibri Light" w:hAnsi="Calibri Light"/>
          </w:rPr>
          <w:lastRenderedPageBreak/>
          <w:t xml:space="preserve">BUŇKOVÁ, L., BUŇKA, F., HLOBILOVÁ, M., VAŇÁTKOVÁ, Z., NOVÁKOVÁ, D., DRÁB, V. Tyramine production of technological important strains of </w:t>
        </w:r>
        <w:r w:rsidRPr="000365BB">
          <w:rPr>
            <w:rFonts w:ascii="Calibri Light" w:hAnsi="Calibri Light"/>
            <w:i/>
          </w:rPr>
          <w:t>Lactobacillus, Lactococcus</w:t>
        </w:r>
        <w:r w:rsidRPr="000365BB">
          <w:rPr>
            <w:rFonts w:ascii="Calibri Light" w:hAnsi="Calibri Light"/>
          </w:rPr>
          <w:t xml:space="preserve"> and </w:t>
        </w:r>
        <w:r w:rsidRPr="000365BB">
          <w:rPr>
            <w:rFonts w:ascii="Calibri Light" w:hAnsi="Calibri Light"/>
            <w:i/>
          </w:rPr>
          <w:t>Streptococcus. European Food Research and Technology</w:t>
        </w:r>
        <w:r w:rsidRPr="000365BB">
          <w:rPr>
            <w:rFonts w:ascii="Calibri Light" w:hAnsi="Calibri Light"/>
          </w:rPr>
          <w:t>, 229(3): 533-538. 2009</w:t>
        </w:r>
        <w:r>
          <w:rPr>
            <w:rFonts w:ascii="Calibri Light" w:hAnsi="Calibri Light"/>
          </w:rPr>
          <w:t>.</w:t>
        </w:r>
      </w:ins>
    </w:p>
    <w:p w14:paraId="1A3741EF" w14:textId="5805D5B6" w:rsidR="000365BB" w:rsidRDefault="000365BB" w:rsidP="005A2D53">
      <w:pPr>
        <w:tabs>
          <w:tab w:val="left" w:pos="2835"/>
        </w:tabs>
        <w:spacing w:before="120" w:after="120"/>
        <w:jc w:val="both"/>
        <w:rPr>
          <w:ins w:id="195" w:author="Buňková Leona" w:date="2018-05-25T17:31:00Z"/>
          <w:rFonts w:ascii="Calibri Light" w:hAnsi="Calibri Light"/>
        </w:rPr>
      </w:pPr>
      <w:ins w:id="196" w:author="Buňková Leona" w:date="2018-05-25T17:31:00Z">
        <w:r w:rsidRPr="000365BB">
          <w:rPr>
            <w:rFonts w:ascii="Calibri Light" w:hAnsi="Calibri Light"/>
          </w:rPr>
          <w:t xml:space="preserve">BUŇKOVÁ, L., ŠVEC, P., HALOUZKA J., RUDOLF, I., NĚMEC, M. Ribotyping and whole-cell protein analysis of spirochetes isolated from arthropods in the Czech Republic. </w:t>
        </w:r>
        <w:r w:rsidRPr="000365BB">
          <w:rPr>
            <w:rFonts w:ascii="Calibri Light" w:hAnsi="Calibri Light"/>
            <w:i/>
          </w:rPr>
          <w:t>Annals of Agricultural and Environmental Medicine</w:t>
        </w:r>
        <w:r w:rsidRPr="000365BB">
          <w:rPr>
            <w:rFonts w:ascii="Calibri Light" w:hAnsi="Calibri Light"/>
          </w:rPr>
          <w:t xml:space="preserve"> 15(2): 225-230. 2008</w:t>
        </w:r>
        <w:r>
          <w:rPr>
            <w:rFonts w:ascii="Calibri Light" w:hAnsi="Calibri Light"/>
          </w:rPr>
          <w:t>.</w:t>
        </w:r>
      </w:ins>
    </w:p>
    <w:p w14:paraId="0A9A78A8" w14:textId="5236770F" w:rsidR="000365BB" w:rsidRDefault="000365BB" w:rsidP="005A2D53">
      <w:pPr>
        <w:tabs>
          <w:tab w:val="left" w:pos="2835"/>
        </w:tabs>
        <w:spacing w:before="120" w:after="120"/>
        <w:jc w:val="both"/>
        <w:rPr>
          <w:ins w:id="197" w:author="Buňková Leona" w:date="2018-05-25T17:24:00Z"/>
          <w:rFonts w:ascii="Calibri Light" w:hAnsi="Calibri Light"/>
        </w:rPr>
      </w:pPr>
      <w:ins w:id="198" w:author="Buňková Leona" w:date="2018-05-25T17:31:00Z">
        <w:r w:rsidRPr="000365BB">
          <w:rPr>
            <w:rFonts w:ascii="Calibri Light" w:hAnsi="Calibri Light"/>
          </w:rPr>
          <w:t>ŠPANOVÁ, A., RITTICH, B., KARPÍŠKOVÁ, R., ČECHOVÁ</w:t>
        </w:r>
        <w:r>
          <w:rPr>
            <w:rFonts w:ascii="Calibri Light" w:hAnsi="Calibri Light"/>
          </w:rPr>
          <w:t xml:space="preserve"> (BUŇKOVÁ)</w:t>
        </w:r>
        <w:r w:rsidRPr="000365BB">
          <w:rPr>
            <w:rFonts w:ascii="Calibri Light" w:hAnsi="Calibri Light"/>
          </w:rPr>
          <w:t xml:space="preserve">, L., ŠKAPOVÁ, D. PCR identification of </w:t>
        </w:r>
        <w:r w:rsidRPr="000365BB">
          <w:rPr>
            <w:rFonts w:ascii="Calibri Light" w:hAnsi="Calibri Light"/>
            <w:i/>
          </w:rPr>
          <w:t>Salmonella</w:t>
        </w:r>
        <w:r w:rsidRPr="000365BB">
          <w:rPr>
            <w:rFonts w:ascii="Calibri Light" w:hAnsi="Calibri Light"/>
          </w:rPr>
          <w:t xml:space="preserve"> cells in food and stool samples after immunomagnetic separation. </w:t>
        </w:r>
        <w:r w:rsidRPr="000365BB">
          <w:rPr>
            <w:rFonts w:ascii="Calibri Light" w:hAnsi="Calibri Light"/>
            <w:i/>
          </w:rPr>
          <w:t>Bioseparation</w:t>
        </w:r>
        <w:r w:rsidRPr="000365BB">
          <w:rPr>
            <w:rFonts w:ascii="Calibri Light" w:hAnsi="Calibri Light"/>
          </w:rPr>
          <w:t xml:space="preserve"> 9: 379-384. 2001</w:t>
        </w:r>
      </w:ins>
      <w:ins w:id="199" w:author="Buňková Leona" w:date="2018-05-25T17:32:00Z">
        <w:r>
          <w:rPr>
            <w:rFonts w:ascii="Calibri Light" w:hAnsi="Calibri Light"/>
          </w:rPr>
          <w:t>.</w:t>
        </w:r>
      </w:ins>
    </w:p>
    <w:p w14:paraId="1FA7CA98" w14:textId="74C7E7BF" w:rsidR="005A2D53" w:rsidRDefault="008C0EEF" w:rsidP="005A2D53">
      <w:pPr>
        <w:tabs>
          <w:tab w:val="left" w:pos="2835"/>
        </w:tabs>
        <w:spacing w:before="120" w:after="120"/>
        <w:jc w:val="both"/>
        <w:rPr>
          <w:ins w:id="200" w:author="Buňková Leona" w:date="2018-05-25T13:01:00Z"/>
          <w:rFonts w:ascii="Calibri Light" w:hAnsi="Calibri Light"/>
        </w:rPr>
      </w:pPr>
      <w:ins w:id="201" w:author="Buňková Leona" w:date="2018-05-24T17:19:00Z">
        <w:r>
          <w:rPr>
            <w:rFonts w:ascii="Calibri Light" w:hAnsi="Calibri Light"/>
          </w:rPr>
          <w:t>Garantka v letech 2012-2015 působila na Fakultě technologické UTB ve Zlíně jako proděka</w:t>
        </w:r>
      </w:ins>
      <w:ins w:id="202" w:author="Buňková Leona" w:date="2018-05-24T17:20:00Z">
        <w:r>
          <w:rPr>
            <w:rFonts w:ascii="Calibri Light" w:hAnsi="Calibri Light"/>
          </w:rPr>
          <w:t xml:space="preserve">nka </w:t>
        </w:r>
        <w:r w:rsidR="00392499" w:rsidRPr="00392499">
          <w:rPr>
            <w:rFonts w:ascii="Calibri Light" w:hAnsi="Calibri Light"/>
          </w:rPr>
          <w:t>pro pedagogickou činnost navazujícího magisterského studia</w:t>
        </w:r>
        <w:r w:rsidR="00392499">
          <w:rPr>
            <w:rFonts w:ascii="Calibri Light" w:hAnsi="Calibri Light"/>
          </w:rPr>
          <w:t xml:space="preserve">. V současnosti je členkou </w:t>
        </w:r>
      </w:ins>
      <w:ins w:id="203" w:author="Buňková Leona" w:date="2018-05-24T17:21:00Z">
        <w:r w:rsidR="00392499">
          <w:rPr>
            <w:rFonts w:ascii="Calibri Light" w:hAnsi="Calibri Light"/>
          </w:rPr>
          <w:t xml:space="preserve">Vědecké rady FT UTB ve Zlíně, </w:t>
        </w:r>
      </w:ins>
      <w:ins w:id="204" w:author="Buňková Leona" w:date="2018-05-24T17:23:00Z">
        <w:r w:rsidR="00392499">
          <w:rPr>
            <w:rFonts w:ascii="Calibri Light" w:hAnsi="Calibri Light"/>
          </w:rPr>
          <w:t>o</w:t>
        </w:r>
      </w:ins>
      <w:ins w:id="205" w:author="Buňková Leona" w:date="2018-05-24T17:21:00Z">
        <w:r w:rsidR="00392499" w:rsidRPr="00392499">
          <w:rPr>
            <w:rFonts w:ascii="Calibri Light" w:hAnsi="Calibri Light"/>
          </w:rPr>
          <w:t>borové rady Technologie potravin (2012 - dosud)</w:t>
        </w:r>
      </w:ins>
      <w:ins w:id="206" w:author="Buňková Leona" w:date="2018-05-24T17:22:00Z">
        <w:r w:rsidR="00392499">
          <w:rPr>
            <w:rFonts w:ascii="Calibri Light" w:hAnsi="Calibri Light"/>
          </w:rPr>
          <w:t xml:space="preserve"> tamtéž</w:t>
        </w:r>
      </w:ins>
      <w:ins w:id="207" w:author="Buňková Leona" w:date="2018-05-24T17:21:00Z">
        <w:r w:rsidR="00392499">
          <w:rPr>
            <w:rFonts w:ascii="Calibri Light" w:hAnsi="Calibri Light"/>
          </w:rPr>
          <w:t xml:space="preserve">, </w:t>
        </w:r>
      </w:ins>
      <w:ins w:id="208" w:author="Buňková Leona" w:date="2018-05-24T17:23:00Z">
        <w:r w:rsidR="00392499" w:rsidRPr="00392499">
          <w:rPr>
            <w:rFonts w:ascii="Calibri Light" w:hAnsi="Calibri Light"/>
          </w:rPr>
          <w:t>oborové rady Agrobiotechnológie</w:t>
        </w:r>
      </w:ins>
      <w:ins w:id="209" w:author="Buňková Leona" w:date="2018-05-24T17:24:00Z">
        <w:r w:rsidR="00392499">
          <w:rPr>
            <w:rFonts w:ascii="Calibri Light" w:hAnsi="Calibri Light"/>
          </w:rPr>
          <w:t xml:space="preserve"> (2015 </w:t>
        </w:r>
      </w:ins>
      <w:ins w:id="210" w:author="Buňková Leona" w:date="2018-05-24T17:25:00Z">
        <w:r w:rsidR="00392499" w:rsidRPr="00392499">
          <w:rPr>
            <w:rFonts w:ascii="Calibri Light" w:hAnsi="Calibri Light"/>
          </w:rPr>
          <w:t>-</w:t>
        </w:r>
      </w:ins>
      <w:ins w:id="211" w:author="Buňková Leona" w:date="2018-05-24T17:24:00Z">
        <w:r w:rsidR="00392499">
          <w:rPr>
            <w:rFonts w:ascii="Calibri Light" w:hAnsi="Calibri Light"/>
          </w:rPr>
          <w:t xml:space="preserve"> dosud)</w:t>
        </w:r>
      </w:ins>
      <w:ins w:id="212" w:author="Buňková Leona" w:date="2018-05-24T17:23:00Z">
        <w:r w:rsidR="00392499">
          <w:rPr>
            <w:rFonts w:ascii="Calibri Light" w:hAnsi="Calibri Light"/>
          </w:rPr>
          <w:t xml:space="preserve"> na </w:t>
        </w:r>
      </w:ins>
      <w:ins w:id="213" w:author="Buňková Leona" w:date="2018-05-24T17:24:00Z">
        <w:r w:rsidR="00392499" w:rsidRPr="00392499">
          <w:rPr>
            <w:rFonts w:ascii="Calibri Light" w:hAnsi="Calibri Light"/>
          </w:rPr>
          <w:t>Fakult</w:t>
        </w:r>
        <w:r w:rsidR="00392499">
          <w:rPr>
            <w:rFonts w:ascii="Calibri Light" w:hAnsi="Calibri Light"/>
          </w:rPr>
          <w:t>ě</w:t>
        </w:r>
        <w:r w:rsidR="00392499" w:rsidRPr="00392499">
          <w:rPr>
            <w:rFonts w:ascii="Calibri Light" w:hAnsi="Calibri Light"/>
          </w:rPr>
          <w:t xml:space="preserve"> biotechnológie a potravinárstva</w:t>
        </w:r>
        <w:r w:rsidR="00392499">
          <w:rPr>
            <w:rFonts w:ascii="Calibri Light" w:hAnsi="Calibri Light"/>
          </w:rPr>
          <w:t xml:space="preserve"> SPU v Nitře, </w:t>
        </w:r>
      </w:ins>
      <w:ins w:id="214" w:author="Buňková Leona" w:date="2018-05-24T17:22:00Z">
        <w:r w:rsidR="00392499" w:rsidRPr="00392499">
          <w:rPr>
            <w:rFonts w:ascii="Calibri Light" w:hAnsi="Calibri Light"/>
          </w:rPr>
          <w:t>oborové rady Chémia a technológia požívatín (2016 - dosud)</w:t>
        </w:r>
      </w:ins>
      <w:ins w:id="215" w:author="Buňková Leona" w:date="2018-05-24T17:10:00Z">
        <w:r w:rsidR="00392499">
          <w:rPr>
            <w:rFonts w:ascii="Calibri Light" w:hAnsi="Calibri Light"/>
          </w:rPr>
          <w:t xml:space="preserve"> na </w:t>
        </w:r>
      </w:ins>
      <w:ins w:id="216" w:author="Buňková Leona" w:date="2018-05-24T17:22:00Z">
        <w:r w:rsidR="00392499">
          <w:rPr>
            <w:rFonts w:ascii="Calibri Light" w:hAnsi="Calibri Light"/>
          </w:rPr>
          <w:t>Fakultě</w:t>
        </w:r>
        <w:r w:rsidR="00392499" w:rsidRPr="00392499">
          <w:rPr>
            <w:rFonts w:ascii="Calibri Light" w:hAnsi="Calibri Light"/>
          </w:rPr>
          <w:t xml:space="preserve"> chemickej a potravinárskej technológie</w:t>
        </w:r>
        <w:r w:rsidR="00392499">
          <w:rPr>
            <w:rFonts w:ascii="Calibri Light" w:hAnsi="Calibri Light"/>
          </w:rPr>
          <w:t xml:space="preserve"> STU Bratislava</w:t>
        </w:r>
      </w:ins>
      <w:ins w:id="217" w:author="Buňková Leona" w:date="2018-05-24T17:24:00Z">
        <w:r w:rsidR="00392499">
          <w:rPr>
            <w:rFonts w:ascii="Calibri Light" w:hAnsi="Calibri Light"/>
          </w:rPr>
          <w:t>.</w:t>
        </w:r>
      </w:ins>
    </w:p>
    <w:p w14:paraId="4030162A" w14:textId="74BC46E2" w:rsidR="00663B90" w:rsidRPr="009B631C" w:rsidRDefault="00CB033E" w:rsidP="005A2D53">
      <w:pPr>
        <w:tabs>
          <w:tab w:val="left" w:pos="2835"/>
        </w:tabs>
        <w:spacing w:before="120" w:after="120"/>
        <w:jc w:val="both"/>
        <w:rPr>
          <w:rFonts w:ascii="Calibri Light" w:hAnsi="Calibri Light"/>
        </w:rPr>
      </w:pPr>
      <w:ins w:id="218" w:author="Buňková Leona" w:date="2018-05-25T13:06:00Z">
        <w:r>
          <w:rPr>
            <w:rFonts w:ascii="Calibri Light" w:hAnsi="Calibri Light"/>
          </w:rPr>
          <w:t xml:space="preserve">Doc. Buňková v současné době není garantkou žádného studijního programu/oboru. </w:t>
        </w:r>
      </w:ins>
    </w:p>
    <w:p w14:paraId="68B02D55" w14:textId="77777777" w:rsidR="00082A54" w:rsidRPr="005962B5" w:rsidRDefault="00082A54" w:rsidP="00C01A21">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2F296F87" w14:textId="5F31BCDD" w:rsidR="007D7B53" w:rsidRPr="00AB5805" w:rsidRDefault="007D7B53" w:rsidP="007D7B53">
      <w:pPr>
        <w:tabs>
          <w:tab w:val="left" w:pos="2835"/>
        </w:tabs>
        <w:spacing w:before="120" w:after="120"/>
        <w:jc w:val="both"/>
        <w:rPr>
          <w:rFonts w:ascii="Calibri Light" w:hAnsi="Calibri Light"/>
        </w:rPr>
      </w:pPr>
      <w:r w:rsidRPr="00AB5805">
        <w:rPr>
          <w:rFonts w:ascii="Calibri Light" w:hAnsi="Calibri Light"/>
        </w:rPr>
        <w:t xml:space="preserve">Zabezpečení kvality výuky studijního programu souvisí s celkovým personálním zabezpečením výuky na Fakultě technologické UTB ve Zlíně. </w:t>
      </w:r>
      <w:r w:rsidR="00AB5805" w:rsidRPr="00AB5805">
        <w:rPr>
          <w:rFonts w:ascii="Calibri Light" w:hAnsi="Calibri Light"/>
        </w:rPr>
        <w:t>Personální zabezpečení studijního programu splňuje požadavky standardů pro akreditaci magisterského studijního programu týkající se pracovní doby akademických pracovníků na Univerzitě Tomáše Bati ve Zlíně a na ostatních vysokých školách. Počet akademických pracovníků, kteří budou zabezpečovat studijní program, odpovídá akademicky zaměřenému magisterskému studijnímu programu, oblastem vzdělávání, v rámci kterých bude studijní program uskutečňován, formám studia, metodám výuky a předpokládanému počtu studentů. Studijní program je zabezpečen akademickými pracovníky s příslušnou kvalifikací pro zajištění jednotlivých studijních předmětů. Celková struktura akademických pracovníků, kteří budou zabezpečovat studijní program, odpovídá z hlediska kvalifikace, věku, délky týdenní pracovní doby a zkušeností s působením v zahraničí struktuře studijního plánu, cílům a profilu studijního programu, přičemž akademičtí pracovníci vykonávají tvůrčí činnost, jež odpovídá tomuto nebo příbuznému studijnímu programu.</w:t>
      </w:r>
    </w:p>
    <w:p w14:paraId="63A85958" w14:textId="5229B40A" w:rsidR="007D7B53" w:rsidRDefault="007D7B53" w:rsidP="007D7B53">
      <w:pPr>
        <w:tabs>
          <w:tab w:val="left" w:pos="2835"/>
        </w:tabs>
        <w:spacing w:before="120" w:after="120"/>
        <w:jc w:val="both"/>
        <w:rPr>
          <w:ins w:id="219" w:author="Buňková Leona" w:date="2018-05-24T14:03:00Z"/>
          <w:rFonts w:ascii="Calibri Light" w:hAnsi="Calibri Light"/>
        </w:rPr>
      </w:pPr>
      <w:r w:rsidRPr="007D7B53">
        <w:rPr>
          <w:rFonts w:ascii="Calibri Light" w:hAnsi="Calibri Light"/>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Pr>
          <w:rStyle w:val="Znakapoznpodarou"/>
          <w:rFonts w:ascii="Calibri Light" w:hAnsi="Calibri Light"/>
        </w:rPr>
        <w:footnoteReference w:id="42"/>
      </w:r>
      <w:r w:rsidRPr="007D7B53">
        <w:rPr>
          <w:rFonts w:ascii="Calibri Light" w:hAnsi="Calibri Light"/>
        </w:rPr>
        <w:t>.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Pr>
          <w:rFonts w:ascii="Calibri Light" w:hAnsi="Calibri Light"/>
        </w:rPr>
        <w:t>)</w:t>
      </w:r>
      <w:r>
        <w:rPr>
          <w:rStyle w:val="Znakapoznpodarou"/>
          <w:rFonts w:ascii="Calibri Light" w:hAnsi="Calibri Light"/>
        </w:rPr>
        <w:footnoteReference w:id="43"/>
      </w:r>
      <w:r>
        <w:rPr>
          <w:rFonts w:ascii="Calibri Light" w:hAnsi="Calibri Light"/>
        </w:rPr>
        <w:t>.</w:t>
      </w:r>
    </w:p>
    <w:p w14:paraId="3AAC9C4D" w14:textId="1B5EBC0F" w:rsidR="004B4A6E" w:rsidRDefault="004B4A6E" w:rsidP="007D7B53">
      <w:pPr>
        <w:tabs>
          <w:tab w:val="left" w:pos="2835"/>
        </w:tabs>
        <w:spacing w:before="120" w:after="120"/>
        <w:jc w:val="both"/>
        <w:rPr>
          <w:ins w:id="222" w:author="Buňková Leona" w:date="2018-05-24T14:03:00Z"/>
          <w:rFonts w:ascii="Calibri Light" w:hAnsi="Calibri Light"/>
        </w:rPr>
      </w:pPr>
      <w:ins w:id="223" w:author="Buňková Leona" w:date="2018-05-24T14:03:00Z">
        <w:r w:rsidRPr="007D7B53">
          <w:rPr>
            <w:rFonts w:ascii="Calibri Light" w:hAnsi="Calibri Light"/>
          </w:rPr>
          <w:lastRenderedPageBreak/>
          <w:t xml:space="preserve">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w:t>
        </w:r>
        <w:r>
          <w:rPr>
            <w:rFonts w:ascii="Calibri Light" w:hAnsi="Calibri Light"/>
          </w:rPr>
          <w:t>jejich</w:t>
        </w:r>
        <w:r w:rsidRPr="007D7B53">
          <w:rPr>
            <w:rFonts w:ascii="Calibri Light" w:hAnsi="Calibri Light"/>
          </w:rPr>
          <w:t xml:space="preserve"> odborné náplni.</w:t>
        </w:r>
      </w:ins>
    </w:p>
    <w:p w14:paraId="716B1F18" w14:textId="77777777" w:rsidR="004B4A6E" w:rsidRDefault="004B4A6E" w:rsidP="004B4A6E">
      <w:pPr>
        <w:tabs>
          <w:tab w:val="left" w:pos="2835"/>
        </w:tabs>
        <w:spacing w:before="120" w:after="120"/>
        <w:jc w:val="both"/>
        <w:rPr>
          <w:ins w:id="224" w:author="Buňková Leona" w:date="2018-05-24T14:04:00Z"/>
          <w:rFonts w:ascii="Calibri Light" w:hAnsi="Calibri Light"/>
        </w:rPr>
      </w:pPr>
      <w:ins w:id="225" w:author="Buňková Leona" w:date="2018-05-24T14:04:00Z">
        <w:r>
          <w:rPr>
            <w:rFonts w:ascii="Calibri Light" w:hAnsi="Calibri Light"/>
          </w:rPr>
          <w:t>Na základě posouzení Radou pro vnitřní hodnocení UTB ve Zlíně a také na základě další vnitřní analýzy, kdy ne všechny údaje o odborné kvalifikaci akademických pracovníků vyplývající přímo z životopisu (karty C I), byla sebehodnotící zpráva doplněna o následující údaje blíže vysvětlující odbornou kvalifikaci některých akademických pracovníků ve vztahu ke konkrétním vyučovaným předmětům.</w:t>
        </w:r>
      </w:ins>
    </w:p>
    <w:p w14:paraId="63B966FF" w14:textId="04B05D2D" w:rsidR="003C2007" w:rsidRDefault="00B80870" w:rsidP="003C2007">
      <w:pPr>
        <w:tabs>
          <w:tab w:val="left" w:pos="2835"/>
        </w:tabs>
        <w:spacing w:before="120" w:after="120"/>
        <w:jc w:val="both"/>
        <w:rPr>
          <w:ins w:id="226" w:author="Buňková Leona" w:date="2018-05-24T14:50:00Z"/>
          <w:rFonts w:ascii="Calibri Light" w:hAnsi="Calibri Light"/>
        </w:rPr>
      </w:pPr>
      <w:ins w:id="227" w:author="Buňková Leona" w:date="2018-05-24T15:11:00Z">
        <w:r>
          <w:rPr>
            <w:rFonts w:ascii="Calibri Light" w:hAnsi="Calibri Light"/>
          </w:rPr>
          <w:t>P</w:t>
        </w:r>
      </w:ins>
      <w:ins w:id="228" w:author="Buňková Leona" w:date="2018-05-24T14:25:00Z">
        <w:r w:rsidR="00E00CF6">
          <w:rPr>
            <w:rFonts w:ascii="Calibri Light" w:hAnsi="Calibri Light"/>
          </w:rPr>
          <w:t>rof. Mgr. Mar</w:t>
        </w:r>
      </w:ins>
      <w:ins w:id="229" w:author="Buňková Leona" w:date="2018-05-24T15:11:00Z">
        <w:r>
          <w:rPr>
            <w:rFonts w:ascii="Calibri Light" w:hAnsi="Calibri Light"/>
          </w:rPr>
          <w:t>e</w:t>
        </w:r>
      </w:ins>
      <w:ins w:id="230" w:author="Buňková Leona" w:date="2018-05-24T14:25:00Z">
        <w:r w:rsidR="00E00CF6">
          <w:rPr>
            <w:rFonts w:ascii="Calibri Light" w:hAnsi="Calibri Light"/>
          </w:rPr>
          <w:t>k Koutn</w:t>
        </w:r>
      </w:ins>
      <w:ins w:id="231" w:author="Buňková Leona" w:date="2018-05-24T15:11:00Z">
        <w:r>
          <w:rPr>
            <w:rFonts w:ascii="Calibri Light" w:hAnsi="Calibri Light"/>
          </w:rPr>
          <w:t>ý</w:t>
        </w:r>
      </w:ins>
      <w:ins w:id="232" w:author="Buňková Leona" w:date="2018-05-24T14:25:00Z">
        <w:r w:rsidR="00E00CF6">
          <w:rPr>
            <w:rFonts w:ascii="Calibri Light" w:hAnsi="Calibri Light"/>
          </w:rPr>
          <w:t xml:space="preserve">, Ph.D. </w:t>
        </w:r>
      </w:ins>
      <w:ins w:id="233" w:author="Buňková Leona" w:date="2018-05-24T15:11:00Z">
        <w:r>
          <w:rPr>
            <w:rFonts w:ascii="Calibri Light" w:hAnsi="Calibri Light"/>
          </w:rPr>
          <w:t>se odborně</w:t>
        </w:r>
      </w:ins>
      <w:ins w:id="234" w:author="Buňková Leona" w:date="2018-05-24T14:26:00Z">
        <w:r w:rsidR="00E00CF6">
          <w:rPr>
            <w:rFonts w:ascii="Calibri Light" w:hAnsi="Calibri Light"/>
          </w:rPr>
          <w:t xml:space="preserve"> zaměř</w:t>
        </w:r>
      </w:ins>
      <w:ins w:id="235" w:author="Buňková Leona" w:date="2018-05-24T15:11:00Z">
        <w:r>
          <w:rPr>
            <w:rFonts w:ascii="Calibri Light" w:hAnsi="Calibri Light"/>
          </w:rPr>
          <w:t>uje</w:t>
        </w:r>
      </w:ins>
      <w:ins w:id="236" w:author="Buňková Leona" w:date="2018-05-24T14:26:00Z">
        <w:r w:rsidR="00E00CF6">
          <w:rPr>
            <w:rFonts w:ascii="Calibri Light" w:hAnsi="Calibri Light"/>
          </w:rPr>
          <w:t xml:space="preserve"> na biodegradaci polymerních materiálů a</w:t>
        </w:r>
      </w:ins>
      <w:ins w:id="237" w:author="Buňková Leona" w:date="2018-05-24T14:27:00Z">
        <w:r w:rsidR="00E00CF6">
          <w:rPr>
            <w:rFonts w:ascii="Calibri Light" w:hAnsi="Calibri Light"/>
          </w:rPr>
          <w:t xml:space="preserve"> na využití molekulárně-biologických </w:t>
        </w:r>
      </w:ins>
      <w:ins w:id="238" w:author="Buňková Leona" w:date="2018-05-24T14:38:00Z">
        <w:r w:rsidR="00C0498B">
          <w:rPr>
            <w:rFonts w:ascii="Calibri Light" w:hAnsi="Calibri Light"/>
          </w:rPr>
          <w:t xml:space="preserve">a dalších nových </w:t>
        </w:r>
      </w:ins>
      <w:ins w:id="239" w:author="Buňková Leona" w:date="2018-05-24T14:27:00Z">
        <w:r w:rsidR="00E00CF6">
          <w:rPr>
            <w:rFonts w:ascii="Calibri Light" w:hAnsi="Calibri Light"/>
          </w:rPr>
          <w:t>metod při</w:t>
        </w:r>
      </w:ins>
      <w:ins w:id="240" w:author="Buňková Leona" w:date="2018-05-24T14:26:00Z">
        <w:r w:rsidR="00E00CF6">
          <w:rPr>
            <w:rFonts w:ascii="Calibri Light" w:hAnsi="Calibri Light"/>
          </w:rPr>
          <w:t xml:space="preserve"> studiu biodiverzity mikroorganizm</w:t>
        </w:r>
      </w:ins>
      <w:ins w:id="241" w:author="Buňková Leona" w:date="2018-05-24T14:28:00Z">
        <w:r w:rsidR="00E00CF6">
          <w:rPr>
            <w:rFonts w:ascii="Calibri Light" w:hAnsi="Calibri Light"/>
          </w:rPr>
          <w:t xml:space="preserve">ů. </w:t>
        </w:r>
      </w:ins>
      <w:ins w:id="242" w:author="Buňková Leona" w:date="2018-05-24T14:30:00Z">
        <w:r w:rsidR="00E00CF6">
          <w:rPr>
            <w:rFonts w:ascii="Calibri Light" w:hAnsi="Calibri Light"/>
          </w:rPr>
          <w:t xml:space="preserve">Této problematice se rovněž věnoval i jako hlavní řešitel </w:t>
        </w:r>
      </w:ins>
      <w:ins w:id="243" w:author="Buňková Leona" w:date="2018-05-24T14:34:00Z">
        <w:r w:rsidR="003735C3">
          <w:rPr>
            <w:rFonts w:ascii="Calibri Light" w:hAnsi="Calibri Light"/>
          </w:rPr>
          <w:t xml:space="preserve">úspěšně řešeného </w:t>
        </w:r>
      </w:ins>
      <w:ins w:id="244" w:author="Buňková Leona" w:date="2018-05-24T14:30:00Z">
        <w:r w:rsidR="00E00CF6">
          <w:rPr>
            <w:rFonts w:ascii="Calibri Light" w:hAnsi="Calibri Light"/>
          </w:rPr>
          <w:t>projektu GA</w:t>
        </w:r>
      </w:ins>
      <w:ins w:id="245" w:author="Buňková Leona" w:date="2018-05-24T14:31:00Z">
        <w:r w:rsidR="00E00CF6">
          <w:rPr>
            <w:rFonts w:ascii="Calibri Light" w:hAnsi="Calibri Light"/>
          </w:rPr>
          <w:t>ČR s názvem "</w:t>
        </w:r>
        <w:r w:rsidR="003735C3" w:rsidRPr="003735C3">
          <w:rPr>
            <w:rFonts w:ascii="Calibri Light" w:hAnsi="Calibri Light"/>
          </w:rPr>
          <w:t>Studium biodegradability polymerních materiálů kombinací pokročilých metodik</w:t>
        </w:r>
        <w:r w:rsidR="003735C3">
          <w:rPr>
            <w:rFonts w:ascii="Calibri Light" w:hAnsi="Calibri Light"/>
          </w:rPr>
          <w:t>"</w:t>
        </w:r>
        <w:r w:rsidR="003735C3" w:rsidRPr="003735C3">
          <w:rPr>
            <w:rFonts w:ascii="Calibri Light" w:hAnsi="Calibri Light"/>
          </w:rPr>
          <w:t xml:space="preserve"> (GAP108/10/0200)</w:t>
        </w:r>
        <w:r w:rsidR="003735C3">
          <w:rPr>
            <w:rFonts w:ascii="Calibri Light" w:hAnsi="Calibri Light"/>
          </w:rPr>
          <w:t xml:space="preserve">. </w:t>
        </w:r>
      </w:ins>
      <w:ins w:id="246" w:author="Buňková Leona" w:date="2018-05-24T14:48:00Z">
        <w:r w:rsidR="00F44412">
          <w:rPr>
            <w:rFonts w:ascii="Calibri Light" w:hAnsi="Calibri Light"/>
          </w:rPr>
          <w:t xml:space="preserve">Věnuje se </w:t>
        </w:r>
      </w:ins>
      <w:ins w:id="247" w:author="Buňková Leona" w:date="2018-05-24T14:49:00Z">
        <w:r w:rsidR="00F44412">
          <w:rPr>
            <w:rFonts w:ascii="Calibri Light" w:hAnsi="Calibri Light"/>
          </w:rPr>
          <w:t xml:space="preserve">také studiu </w:t>
        </w:r>
      </w:ins>
      <w:ins w:id="248" w:author="Buňková Leona" w:date="2018-05-24T14:51:00Z">
        <w:r w:rsidR="00F44412">
          <w:rPr>
            <w:rFonts w:ascii="Calibri Light" w:hAnsi="Calibri Light"/>
          </w:rPr>
          <w:t xml:space="preserve">mikrobiálních </w:t>
        </w:r>
      </w:ins>
      <w:ins w:id="249" w:author="Buňková Leona" w:date="2018-05-24T14:49:00Z">
        <w:r w:rsidR="00F44412">
          <w:rPr>
            <w:rFonts w:ascii="Calibri Light" w:hAnsi="Calibri Light"/>
          </w:rPr>
          <w:t>enzymů a enzymové kinetice.</w:t>
        </w:r>
      </w:ins>
      <w:ins w:id="250" w:author="Buňková Leona" w:date="2018-05-24T15:12:00Z">
        <w:r w:rsidR="00F72BF1">
          <w:rPr>
            <w:rFonts w:ascii="Calibri Light" w:hAnsi="Calibri Light"/>
          </w:rPr>
          <w:t xml:space="preserve"> Tato jeho odbornost je podložena vybranými, níže uvedenými publikacemi.</w:t>
        </w:r>
      </w:ins>
      <w:ins w:id="251" w:author="Buňková Leona" w:date="2018-05-24T14:48:00Z">
        <w:r w:rsidR="00F44412">
          <w:rPr>
            <w:rFonts w:ascii="Calibri Light" w:hAnsi="Calibri Light"/>
          </w:rPr>
          <w:t xml:space="preserve"> </w:t>
        </w:r>
      </w:ins>
      <w:ins w:id="252" w:author="Buňková Leona" w:date="2018-05-24T14:34:00Z">
        <w:r w:rsidR="003735C3">
          <w:rPr>
            <w:rFonts w:ascii="Calibri Light" w:hAnsi="Calibri Light"/>
          </w:rPr>
          <w:t>Je rovněž absolventem akreditovaného kurzu, který mu umož</w:t>
        </w:r>
      </w:ins>
      <w:ins w:id="253" w:author="Buňková Leona" w:date="2018-05-24T14:35:00Z">
        <w:r w:rsidR="003735C3">
          <w:rPr>
            <w:rFonts w:ascii="Calibri Light" w:hAnsi="Calibri Light"/>
          </w:rPr>
          <w:t xml:space="preserve">ňuje působit jako </w:t>
        </w:r>
      </w:ins>
      <w:ins w:id="254" w:author="Buňková Leona" w:date="2018-05-24T14:36:00Z">
        <w:r w:rsidR="00C0498B">
          <w:rPr>
            <w:rFonts w:ascii="Calibri Light" w:hAnsi="Calibri Light"/>
          </w:rPr>
          <w:t xml:space="preserve">odborný poradce pro geneticky modifikované organizmy dle zákona </w:t>
        </w:r>
      </w:ins>
      <w:ins w:id="255" w:author="Buňková Leona" w:date="2018-05-24T14:37:00Z">
        <w:r w:rsidR="00C0498B">
          <w:rPr>
            <w:rFonts w:ascii="Calibri Light" w:hAnsi="Calibri Light"/>
          </w:rPr>
          <w:t xml:space="preserve">č. 78/2004 Sb., o nakládání s GMO a genetickými produkty </w:t>
        </w:r>
      </w:ins>
      <w:ins w:id="256" w:author="Buňková Leona" w:date="2018-05-24T14:38:00Z">
        <w:r w:rsidR="00C0498B">
          <w:rPr>
            <w:rFonts w:ascii="Calibri Light" w:hAnsi="Calibri Light"/>
          </w:rPr>
          <w:t xml:space="preserve">ve znění pozdějších předpisů. </w:t>
        </w:r>
      </w:ins>
      <w:ins w:id="257" w:author="Buňková Leona" w:date="2018-05-24T14:43:00Z">
        <w:r w:rsidR="003C2007">
          <w:rPr>
            <w:rFonts w:ascii="Calibri Light" w:hAnsi="Calibri Light"/>
          </w:rPr>
          <w:t xml:space="preserve">Absolvoval rovněž certifikovaný kurz, který jej opravňuje působit jako manažer EMS (EOQ). </w:t>
        </w:r>
      </w:ins>
      <w:ins w:id="258" w:author="Buňková Leona" w:date="2018-05-24T14:44:00Z">
        <w:r w:rsidR="003C2007">
          <w:rPr>
            <w:rFonts w:ascii="Calibri Light" w:hAnsi="Calibri Light"/>
          </w:rPr>
          <w:t>Tato činnost spolu se vzděláním (magisterské i doktorské studium v oboru biochemie) má odbornou vazbu přímo na předměty, v nichž výše jmenovaný akademický pracovník zastává pozici garant</w:t>
        </w:r>
      </w:ins>
      <w:ins w:id="259" w:author="Buňková Leona" w:date="2018-05-24T14:45:00Z">
        <w:r w:rsidR="003C2007">
          <w:rPr>
            <w:rFonts w:ascii="Calibri Light" w:hAnsi="Calibri Light"/>
          </w:rPr>
          <w:t>a</w:t>
        </w:r>
      </w:ins>
      <w:ins w:id="260" w:author="Buňková Leona" w:date="2018-05-24T14:44:00Z">
        <w:r w:rsidR="003C2007">
          <w:rPr>
            <w:rFonts w:ascii="Calibri Light" w:hAnsi="Calibri Light"/>
          </w:rPr>
          <w:t xml:space="preserve"> anebo přednášející</w:t>
        </w:r>
      </w:ins>
      <w:ins w:id="261" w:author="Buňková Leona" w:date="2018-05-24T14:45:00Z">
        <w:r w:rsidR="003C2007">
          <w:rPr>
            <w:rFonts w:ascii="Calibri Light" w:hAnsi="Calibri Light"/>
          </w:rPr>
          <w:t>ho</w:t>
        </w:r>
      </w:ins>
      <w:ins w:id="262" w:author="Buňková Leona" w:date="2018-05-24T14:44:00Z">
        <w:r w:rsidR="003C2007">
          <w:rPr>
            <w:rFonts w:ascii="Calibri Light" w:hAnsi="Calibri Light"/>
          </w:rPr>
          <w:t>.</w:t>
        </w:r>
      </w:ins>
    </w:p>
    <w:p w14:paraId="40B74288" w14:textId="0610273B" w:rsidR="00F44412" w:rsidRDefault="00F44412" w:rsidP="003C2007">
      <w:pPr>
        <w:tabs>
          <w:tab w:val="left" w:pos="2835"/>
        </w:tabs>
        <w:spacing w:before="120" w:after="120"/>
        <w:jc w:val="both"/>
        <w:rPr>
          <w:ins w:id="263" w:author="Buňková Leona" w:date="2018-05-24T14:53:00Z"/>
          <w:rFonts w:ascii="Calibri Light" w:hAnsi="Calibri Light"/>
        </w:rPr>
      </w:pPr>
      <w:ins w:id="264" w:author="Buňková Leona" w:date="2018-05-24T14:50:00Z">
        <w:r>
          <w:rPr>
            <w:rFonts w:ascii="Calibri Light" w:hAnsi="Calibri Light"/>
          </w:rPr>
          <w:t xml:space="preserve">KOUTNÝ, M., KŘÍŽ, L., KUČERA, I., PLUHÁČEK, </w:t>
        </w:r>
      </w:ins>
      <w:ins w:id="265" w:author="Buňková Leona" w:date="2018-05-24T14:51:00Z">
        <w:r>
          <w:rPr>
            <w:rFonts w:ascii="Calibri Light" w:hAnsi="Calibri Light"/>
          </w:rPr>
          <w:t xml:space="preserve">I. </w:t>
        </w:r>
        <w:r w:rsidRPr="00F44412">
          <w:rPr>
            <w:rFonts w:ascii="Calibri Light" w:hAnsi="Calibri Light"/>
          </w:rPr>
          <w:t xml:space="preserve">Evaluation of relative contributions of two enzymes supposed to metabolise hydrogen peroxide in </w:t>
        </w:r>
        <w:r w:rsidRPr="00F44412">
          <w:rPr>
            <w:rFonts w:ascii="Calibri Light" w:hAnsi="Calibri Light"/>
            <w:i/>
          </w:rPr>
          <w:t>Paracoccus denitrificans</w:t>
        </w:r>
        <w:r>
          <w:rPr>
            <w:rFonts w:ascii="Calibri Light" w:hAnsi="Calibri Light"/>
            <w:i/>
          </w:rPr>
          <w:t xml:space="preserve">. </w:t>
        </w:r>
      </w:ins>
      <w:ins w:id="266" w:author="Buňková Leona" w:date="2018-05-24T14:52:00Z">
        <w:r>
          <w:rPr>
            <w:rFonts w:ascii="Calibri Light" w:hAnsi="Calibri Light"/>
            <w:i/>
          </w:rPr>
          <w:t xml:space="preserve">Biochimica et Biophysica Acta – Bioenergetics, </w:t>
        </w:r>
        <w:r>
          <w:rPr>
            <w:rFonts w:ascii="Calibri Light" w:hAnsi="Calibri Light"/>
          </w:rPr>
          <w:t xml:space="preserve">1410, </w:t>
        </w:r>
      </w:ins>
      <w:ins w:id="267" w:author="Buňková Leona" w:date="2018-05-24T14:53:00Z">
        <w:r>
          <w:rPr>
            <w:rFonts w:ascii="Calibri Light" w:hAnsi="Calibri Light"/>
          </w:rPr>
          <w:t>71-76. 1999.</w:t>
        </w:r>
      </w:ins>
    </w:p>
    <w:p w14:paraId="35688702" w14:textId="3302BC2F" w:rsidR="00F44412" w:rsidRDefault="00F44412" w:rsidP="003C2007">
      <w:pPr>
        <w:tabs>
          <w:tab w:val="left" w:pos="2835"/>
        </w:tabs>
        <w:spacing w:before="120" w:after="120"/>
        <w:jc w:val="both"/>
        <w:rPr>
          <w:ins w:id="268" w:author="Buňková Leona" w:date="2018-05-24T14:57:00Z"/>
          <w:rFonts w:ascii="Calibri Light" w:hAnsi="Calibri Light"/>
        </w:rPr>
      </w:pPr>
      <w:ins w:id="269" w:author="Buňková Leona" w:date="2018-05-24T14:55:00Z">
        <w:r>
          <w:rPr>
            <w:rFonts w:ascii="Calibri Light" w:hAnsi="Calibri Light"/>
          </w:rPr>
          <w:t xml:space="preserve">KOUTNÝ, M., KUČERA, I., TESAŘÍK, R., TURÁNEK, J., VAN SPANNING, </w:t>
        </w:r>
      </w:ins>
      <w:ins w:id="270" w:author="Buňková Leona" w:date="2018-05-24T14:56:00Z">
        <w:r>
          <w:rPr>
            <w:rFonts w:ascii="Calibri Light" w:hAnsi="Calibri Light"/>
          </w:rPr>
          <w:t xml:space="preserve">R.J.M. </w:t>
        </w:r>
        <w:r w:rsidRPr="00F44412">
          <w:rPr>
            <w:rFonts w:ascii="Calibri Light" w:hAnsi="Calibri Light"/>
          </w:rPr>
          <w:t xml:space="preserve">Pseudoazurin mediates periplasmic electron flow in a mutant strain of </w:t>
        </w:r>
        <w:r w:rsidRPr="00F44412">
          <w:rPr>
            <w:rFonts w:ascii="Calibri Light" w:hAnsi="Calibri Light"/>
            <w:i/>
          </w:rPr>
          <w:t>Paracoccus denitrificans</w:t>
        </w:r>
        <w:r w:rsidRPr="00F44412">
          <w:rPr>
            <w:rFonts w:ascii="Calibri Light" w:hAnsi="Calibri Light"/>
          </w:rPr>
          <w:t xml:space="preserve"> lacking cytochrome c(550)</w:t>
        </w:r>
        <w:r>
          <w:rPr>
            <w:rFonts w:ascii="Calibri Light" w:hAnsi="Calibri Light"/>
          </w:rPr>
          <w:t xml:space="preserve">. </w:t>
        </w:r>
      </w:ins>
      <w:ins w:id="271" w:author="Buňková Leona" w:date="2018-05-24T14:57:00Z">
        <w:r>
          <w:rPr>
            <w:rFonts w:ascii="Calibri Light" w:hAnsi="Calibri Light"/>
            <w:i/>
          </w:rPr>
          <w:t xml:space="preserve">FEBS Letters, </w:t>
        </w:r>
        <w:r w:rsidR="00BB7BC2">
          <w:rPr>
            <w:rFonts w:ascii="Calibri Light" w:hAnsi="Calibri Light"/>
          </w:rPr>
          <w:t>448, 157-159. 1999.</w:t>
        </w:r>
      </w:ins>
    </w:p>
    <w:p w14:paraId="0E216A96" w14:textId="46998C40" w:rsidR="00BB7BC2" w:rsidRDefault="00BB7BC2" w:rsidP="003C2007">
      <w:pPr>
        <w:tabs>
          <w:tab w:val="left" w:pos="2835"/>
        </w:tabs>
        <w:spacing w:before="120" w:after="120"/>
        <w:jc w:val="both"/>
        <w:rPr>
          <w:ins w:id="272" w:author="Buňková Leona" w:date="2018-05-24T15:00:00Z"/>
          <w:rFonts w:ascii="Calibri Light" w:hAnsi="Calibri Light"/>
        </w:rPr>
      </w:pPr>
      <w:ins w:id="273" w:author="Buňková Leona" w:date="2018-05-24T14:58:00Z">
        <w:r>
          <w:rPr>
            <w:rFonts w:ascii="Calibri Light" w:hAnsi="Calibri Light"/>
          </w:rPr>
          <w:t xml:space="preserve">KOUTNÝ, M., KUČERA, I. </w:t>
        </w:r>
        <w:r w:rsidRPr="00BB7BC2">
          <w:rPr>
            <w:rFonts w:ascii="Calibri Light" w:hAnsi="Calibri Light"/>
          </w:rPr>
          <w:t xml:space="preserve">Kinetic analysis of substrate inhibition in nitric oxide reductase of </w:t>
        </w:r>
        <w:r w:rsidRPr="00BB7BC2">
          <w:rPr>
            <w:rFonts w:ascii="Calibri Light" w:hAnsi="Calibri Light"/>
            <w:i/>
          </w:rPr>
          <w:t>Paracoccus denitrificans. Biochemical and Biophysical Research Communications</w:t>
        </w:r>
      </w:ins>
      <w:ins w:id="274" w:author="Buňková Leona" w:date="2018-05-24T14:59:00Z">
        <w:r>
          <w:rPr>
            <w:rFonts w:ascii="Calibri Light" w:hAnsi="Calibri Light"/>
          </w:rPr>
          <w:t>, 262, 562-564. 1999.</w:t>
        </w:r>
      </w:ins>
    </w:p>
    <w:p w14:paraId="0BA64A65" w14:textId="2AAEEB2B" w:rsidR="00BB7BC2" w:rsidRDefault="00BB7BC2" w:rsidP="003C2007">
      <w:pPr>
        <w:tabs>
          <w:tab w:val="left" w:pos="2835"/>
        </w:tabs>
        <w:spacing w:before="120" w:after="120"/>
        <w:jc w:val="both"/>
        <w:rPr>
          <w:ins w:id="275" w:author="Buňková Leona" w:date="2018-05-24T15:07:00Z"/>
          <w:rFonts w:ascii="Calibri Light" w:hAnsi="Calibri Light"/>
        </w:rPr>
      </w:pPr>
      <w:ins w:id="276" w:author="Buňková Leona" w:date="2018-05-24T15:00:00Z">
        <w:r>
          <w:rPr>
            <w:rFonts w:ascii="Calibri Light" w:hAnsi="Calibri Light"/>
          </w:rPr>
          <w:t xml:space="preserve">KOUTNÝ, M., ZAORÁLKOVÁ, L. </w:t>
        </w:r>
      </w:ins>
      <w:ins w:id="277" w:author="Buňková Leona" w:date="2018-05-24T15:01:00Z">
        <w:r w:rsidRPr="00BB7BC2">
          <w:rPr>
            <w:rFonts w:ascii="Calibri Light" w:hAnsi="Calibri Light"/>
          </w:rPr>
          <w:t xml:space="preserve">Miniaturized kinetic growth inhibition assay with denitrifying bacteria </w:t>
        </w:r>
        <w:r w:rsidRPr="00BB7BC2">
          <w:rPr>
            <w:rFonts w:ascii="Calibri Light" w:hAnsi="Calibri Light"/>
            <w:i/>
          </w:rPr>
          <w:t>Paracoccus denitrificans. Chemosphere</w:t>
        </w:r>
        <w:r>
          <w:rPr>
            <w:rFonts w:ascii="Calibri Light" w:hAnsi="Calibri Light"/>
          </w:rPr>
          <w:t>, 60, 49-54. 2005.</w:t>
        </w:r>
      </w:ins>
    </w:p>
    <w:p w14:paraId="44C78F57" w14:textId="1001FFBF" w:rsidR="00B80870" w:rsidRDefault="00B80870" w:rsidP="003C2007">
      <w:pPr>
        <w:tabs>
          <w:tab w:val="left" w:pos="2835"/>
        </w:tabs>
        <w:spacing w:before="120" w:after="120"/>
        <w:jc w:val="both"/>
        <w:rPr>
          <w:ins w:id="278" w:author="Buňková Leona" w:date="2018-05-24T15:13:00Z"/>
          <w:rFonts w:ascii="Calibri Light" w:hAnsi="Calibri Light"/>
        </w:rPr>
      </w:pPr>
      <w:ins w:id="279" w:author="Buňková Leona" w:date="2018-05-24T15:08:00Z">
        <w:r w:rsidRPr="00B80870">
          <w:rPr>
            <w:rFonts w:ascii="Calibri Light" w:hAnsi="Calibri Light"/>
          </w:rPr>
          <w:t>WUNDERLICHOVÁ, L., BUŇKOVÁ, L., KOUTNÝ, M., VALENTA, T., BUŇKA, F. Novel touchdown-PCR method for the detection of putrescine producing Gram-negative bacteria in food products. F</w:t>
        </w:r>
        <w:r w:rsidRPr="00B80870">
          <w:rPr>
            <w:rFonts w:ascii="Calibri Light" w:hAnsi="Calibri Light"/>
            <w:i/>
          </w:rPr>
          <w:t>ood Microbiology</w:t>
        </w:r>
        <w:r w:rsidRPr="00B80870">
          <w:rPr>
            <w:rFonts w:ascii="Calibri Light" w:hAnsi="Calibri Light"/>
          </w:rPr>
          <w:t>, 34, 268-276. 2013</w:t>
        </w:r>
      </w:ins>
      <w:ins w:id="280" w:author="Buňková Leona" w:date="2018-05-24T15:09:00Z">
        <w:r>
          <w:rPr>
            <w:rFonts w:ascii="Calibri Light" w:hAnsi="Calibri Light"/>
          </w:rPr>
          <w:t>.</w:t>
        </w:r>
      </w:ins>
    </w:p>
    <w:p w14:paraId="7CF34BFB" w14:textId="5449C705" w:rsidR="00F72BF1" w:rsidRDefault="00F72BF1" w:rsidP="003C2007">
      <w:pPr>
        <w:tabs>
          <w:tab w:val="left" w:pos="2835"/>
        </w:tabs>
        <w:spacing w:before="120" w:after="120"/>
        <w:jc w:val="both"/>
        <w:rPr>
          <w:ins w:id="281" w:author="Buňková Leona" w:date="2018-05-24T15:17:00Z"/>
          <w:rFonts w:ascii="Calibri Light" w:hAnsi="Calibri Light"/>
        </w:rPr>
      </w:pPr>
      <w:ins w:id="282" w:author="Buňková Leona" w:date="2018-05-24T15:13:00Z">
        <w:r w:rsidRPr="00F72BF1">
          <w:rPr>
            <w:rFonts w:ascii="Calibri Light" w:hAnsi="Calibri Light"/>
          </w:rPr>
          <w:t>Odborná činnost Mgr. Petry Jančové, Ph.D. je směřována do oblastí molekulární biologie, biochemie, farmakologie či toxikologie</w:t>
        </w:r>
      </w:ins>
      <w:ins w:id="283" w:author="Buňková Leona" w:date="2018-05-24T15:14:00Z">
        <w:r>
          <w:rPr>
            <w:rFonts w:ascii="Calibri Light" w:hAnsi="Calibri Light"/>
          </w:rPr>
          <w:t xml:space="preserve">, a to na základě jejího vzdělání. </w:t>
        </w:r>
        <w:r w:rsidRPr="00F72BF1">
          <w:rPr>
            <w:rFonts w:ascii="Calibri Light" w:hAnsi="Calibri Light"/>
          </w:rPr>
          <w:t xml:space="preserve">V rámci studia na Univerzitě v Pardubicích skládala </w:t>
        </w:r>
      </w:ins>
      <w:ins w:id="284" w:author="Buňková Leona" w:date="2018-05-24T15:36:00Z">
        <w:r w:rsidR="00FD4EF5">
          <w:rPr>
            <w:rFonts w:ascii="Calibri Light" w:hAnsi="Calibri Light"/>
          </w:rPr>
          <w:t xml:space="preserve">mimo jiné </w:t>
        </w:r>
      </w:ins>
      <w:ins w:id="285" w:author="Buňková Leona" w:date="2018-05-24T15:14:00Z">
        <w:r w:rsidRPr="00F72BF1">
          <w:rPr>
            <w:rFonts w:ascii="Calibri Light" w:hAnsi="Calibri Light"/>
          </w:rPr>
          <w:t>zkoušky z předmětů Fyziologie a patologická fyziologie, Biochemie, Klinická biochemie, Patobiochemie, Toxikologie, Klinická imunologie a imunochemie, Klinické mikrobiologie či Molekulárně biologické metody. V programu celoživotního vzdělávání složila zkoušky z předmětů Aplikovaná medicína (I-III).</w:t>
        </w:r>
      </w:ins>
      <w:ins w:id="286" w:author="Buňková Leona" w:date="2018-05-24T15:15:00Z">
        <w:r>
          <w:rPr>
            <w:rFonts w:ascii="Calibri Light" w:hAnsi="Calibri Light"/>
          </w:rPr>
          <w:t xml:space="preserve"> </w:t>
        </w:r>
      </w:ins>
      <w:ins w:id="287" w:author="Buňková Leona" w:date="2018-05-24T15:16:00Z">
        <w:r w:rsidRPr="00F72BF1">
          <w:rPr>
            <w:rFonts w:ascii="Calibri Light" w:hAnsi="Calibri Light"/>
          </w:rPr>
          <w:t>V průběhu doktorského studia na Lékařské fakultě Univerzity Palacké</w:t>
        </w:r>
        <w:r>
          <w:rPr>
            <w:rFonts w:ascii="Calibri Light" w:hAnsi="Calibri Light"/>
          </w:rPr>
          <w:t xml:space="preserve">ho v </w:t>
        </w:r>
        <w:r>
          <w:rPr>
            <w:rFonts w:ascii="Calibri Light" w:hAnsi="Calibri Light"/>
          </w:rPr>
          <w:lastRenderedPageBreak/>
          <w:t>Olomouci</w:t>
        </w:r>
      </w:ins>
      <w:ins w:id="288" w:author="Buňková Leona" w:date="2018-05-24T15:37:00Z">
        <w:r w:rsidR="00FD4EF5">
          <w:rPr>
            <w:rFonts w:ascii="Calibri Light" w:hAnsi="Calibri Light"/>
          </w:rPr>
          <w:t xml:space="preserve"> (obor Lékařská chemie a biochemie)</w:t>
        </w:r>
      </w:ins>
      <w:ins w:id="289" w:author="Buňková Leona" w:date="2018-05-24T15:16:00Z">
        <w:r>
          <w:rPr>
            <w:rFonts w:ascii="Calibri Light" w:hAnsi="Calibri Light"/>
          </w:rPr>
          <w:t xml:space="preserve"> absolvovala kurzy</w:t>
        </w:r>
        <w:r w:rsidRPr="00F72BF1">
          <w:rPr>
            <w:rFonts w:ascii="Calibri Light" w:hAnsi="Calibri Light"/>
          </w:rPr>
          <w:t xml:space="preserve"> Metody molekulární biologie v biomedicíně, Kmenové buňky v biomedicíně, Vybrané metody experimentální toxikologie a farmakologie, Molekulární onkologie či Molekulární patologie.</w:t>
        </w:r>
        <w:r>
          <w:rPr>
            <w:rFonts w:ascii="Calibri Light" w:hAnsi="Calibri Light"/>
          </w:rPr>
          <w:t xml:space="preserve"> </w:t>
        </w:r>
      </w:ins>
      <w:ins w:id="290" w:author="Buňková Leona" w:date="2018-05-24T15:17:00Z">
        <w:r w:rsidR="00CA40C7">
          <w:rPr>
            <w:rFonts w:ascii="Calibri Light" w:hAnsi="Calibri Light"/>
          </w:rPr>
          <w:t>Tuto její odbornou činnost lze doložit např. publikacemi:</w:t>
        </w:r>
      </w:ins>
    </w:p>
    <w:p w14:paraId="552C26DB" w14:textId="15EE5230" w:rsidR="00CA40C7" w:rsidRDefault="00DB5A0D" w:rsidP="003C2007">
      <w:pPr>
        <w:tabs>
          <w:tab w:val="left" w:pos="2835"/>
        </w:tabs>
        <w:spacing w:before="120" w:after="120"/>
        <w:jc w:val="both"/>
        <w:rPr>
          <w:ins w:id="291" w:author="Buňková Leona" w:date="2018-05-24T15:19:00Z"/>
          <w:rFonts w:ascii="Calibri Light" w:hAnsi="Calibri Light"/>
        </w:rPr>
      </w:pPr>
      <w:ins w:id="292" w:author="Buňková Leona" w:date="2018-05-24T15:18:00Z">
        <w:r w:rsidRPr="00CA40C7">
          <w:rPr>
            <w:rFonts w:ascii="Calibri Light" w:hAnsi="Calibri Light"/>
          </w:rPr>
          <w:t>JANČOVÁ</w:t>
        </w:r>
      </w:ins>
      <w:ins w:id="293" w:author="Buňková Leona" w:date="2018-05-24T15:23:00Z">
        <w:r>
          <w:rPr>
            <w:rFonts w:ascii="Calibri Light" w:hAnsi="Calibri Light"/>
          </w:rPr>
          <w:t>,</w:t>
        </w:r>
      </w:ins>
      <w:ins w:id="294" w:author="Buňková Leona" w:date="2018-05-24T15:18:00Z">
        <w:r w:rsidRPr="00CA40C7">
          <w:rPr>
            <w:rFonts w:ascii="Calibri Light" w:hAnsi="Calibri Light"/>
          </w:rPr>
          <w:t xml:space="preserve"> P</w:t>
        </w:r>
      </w:ins>
      <w:ins w:id="295" w:author="Buňková Leona" w:date="2018-05-24T15:23:00Z">
        <w:r>
          <w:rPr>
            <w:rFonts w:ascii="Calibri Light" w:hAnsi="Calibri Light"/>
          </w:rPr>
          <w:t>.</w:t>
        </w:r>
      </w:ins>
      <w:ins w:id="296" w:author="Buňková Leona" w:date="2018-05-24T15:18:00Z">
        <w:r w:rsidRPr="00CA40C7">
          <w:rPr>
            <w:rFonts w:ascii="Calibri Light" w:hAnsi="Calibri Light"/>
          </w:rPr>
          <w:t>, ŠILLER</w:t>
        </w:r>
      </w:ins>
      <w:ins w:id="297" w:author="Buňková Leona" w:date="2018-05-24T15:23:00Z">
        <w:r>
          <w:rPr>
            <w:rFonts w:ascii="Calibri Light" w:hAnsi="Calibri Light"/>
          </w:rPr>
          <w:t>,</w:t>
        </w:r>
      </w:ins>
      <w:ins w:id="298" w:author="Buňková Leona" w:date="2018-05-24T15:18:00Z">
        <w:r w:rsidRPr="00CA40C7">
          <w:rPr>
            <w:rFonts w:ascii="Calibri Light" w:hAnsi="Calibri Light"/>
          </w:rPr>
          <w:t xml:space="preserve"> M</w:t>
        </w:r>
      </w:ins>
      <w:ins w:id="299" w:author="Buňková Leona" w:date="2018-05-24T15:23:00Z">
        <w:r>
          <w:rPr>
            <w:rFonts w:ascii="Calibri Light" w:hAnsi="Calibri Light"/>
          </w:rPr>
          <w:t>.</w:t>
        </w:r>
      </w:ins>
      <w:ins w:id="300" w:author="Buňková Leona" w:date="2018-05-24T15:18:00Z">
        <w:r w:rsidRPr="00CA40C7">
          <w:rPr>
            <w:rFonts w:ascii="Calibri Light" w:hAnsi="Calibri Light"/>
          </w:rPr>
          <w:t>, ANZENBACHEROVÁ</w:t>
        </w:r>
      </w:ins>
      <w:ins w:id="301" w:author="Buňková Leona" w:date="2018-05-24T15:23:00Z">
        <w:r>
          <w:rPr>
            <w:rFonts w:ascii="Calibri Light" w:hAnsi="Calibri Light"/>
          </w:rPr>
          <w:t>,</w:t>
        </w:r>
      </w:ins>
      <w:ins w:id="302" w:author="Buňková Leona" w:date="2018-05-24T15:18:00Z">
        <w:r w:rsidRPr="00CA40C7">
          <w:rPr>
            <w:rFonts w:ascii="Calibri Light" w:hAnsi="Calibri Light"/>
          </w:rPr>
          <w:t xml:space="preserve"> E</w:t>
        </w:r>
      </w:ins>
      <w:ins w:id="303" w:author="Buňková Leona" w:date="2018-05-24T15:23:00Z">
        <w:r>
          <w:rPr>
            <w:rFonts w:ascii="Calibri Light" w:hAnsi="Calibri Light"/>
          </w:rPr>
          <w:t>.</w:t>
        </w:r>
      </w:ins>
      <w:ins w:id="304" w:author="Buňková Leona" w:date="2018-05-24T15:18:00Z">
        <w:r w:rsidRPr="00CA40C7">
          <w:rPr>
            <w:rFonts w:ascii="Calibri Light" w:hAnsi="Calibri Light"/>
          </w:rPr>
          <w:t>, KŘEN</w:t>
        </w:r>
      </w:ins>
      <w:ins w:id="305" w:author="Buňková Leona" w:date="2018-05-24T15:23:00Z">
        <w:r>
          <w:rPr>
            <w:rFonts w:ascii="Calibri Light" w:hAnsi="Calibri Light"/>
          </w:rPr>
          <w:t>,</w:t>
        </w:r>
      </w:ins>
      <w:ins w:id="306" w:author="Buňková Leona" w:date="2018-05-24T15:18:00Z">
        <w:r w:rsidRPr="00CA40C7">
          <w:rPr>
            <w:rFonts w:ascii="Calibri Light" w:hAnsi="Calibri Light"/>
          </w:rPr>
          <w:t xml:space="preserve"> V</w:t>
        </w:r>
      </w:ins>
      <w:ins w:id="307" w:author="Buňková Leona" w:date="2018-05-24T15:23:00Z">
        <w:r>
          <w:rPr>
            <w:rFonts w:ascii="Calibri Light" w:hAnsi="Calibri Light"/>
          </w:rPr>
          <w:t>.</w:t>
        </w:r>
      </w:ins>
      <w:ins w:id="308" w:author="Buňková Leona" w:date="2018-05-24T15:18:00Z">
        <w:r w:rsidRPr="00CA40C7">
          <w:rPr>
            <w:rFonts w:ascii="Calibri Light" w:hAnsi="Calibri Light"/>
          </w:rPr>
          <w:t>, ANZENBACHER</w:t>
        </w:r>
      </w:ins>
      <w:ins w:id="309" w:author="Buňková Leona" w:date="2018-05-24T15:23:00Z">
        <w:r>
          <w:rPr>
            <w:rFonts w:ascii="Calibri Light" w:hAnsi="Calibri Light"/>
          </w:rPr>
          <w:t>,</w:t>
        </w:r>
      </w:ins>
      <w:ins w:id="310" w:author="Buňková Leona" w:date="2018-05-24T15:18:00Z">
        <w:r w:rsidRPr="00CA40C7">
          <w:rPr>
            <w:rFonts w:ascii="Calibri Light" w:hAnsi="Calibri Light"/>
          </w:rPr>
          <w:t xml:space="preserve"> P</w:t>
        </w:r>
      </w:ins>
      <w:ins w:id="311" w:author="Buňková Leona" w:date="2018-05-24T15:23:00Z">
        <w:r>
          <w:rPr>
            <w:rFonts w:ascii="Calibri Light" w:hAnsi="Calibri Light"/>
          </w:rPr>
          <w:t>.</w:t>
        </w:r>
      </w:ins>
      <w:ins w:id="312" w:author="Buňková Leona" w:date="2018-05-24T15:18:00Z">
        <w:r w:rsidRPr="00CA40C7">
          <w:rPr>
            <w:rFonts w:ascii="Calibri Light" w:hAnsi="Calibri Light"/>
          </w:rPr>
          <w:t>, ŠIMÁNEK</w:t>
        </w:r>
      </w:ins>
      <w:ins w:id="313" w:author="Buňková Leona" w:date="2018-05-24T15:23:00Z">
        <w:r>
          <w:rPr>
            <w:rFonts w:ascii="Calibri Light" w:hAnsi="Calibri Light"/>
          </w:rPr>
          <w:t>,</w:t>
        </w:r>
      </w:ins>
      <w:ins w:id="314" w:author="Buňková Leona" w:date="2018-05-24T15:18:00Z">
        <w:r w:rsidRPr="00CA40C7">
          <w:rPr>
            <w:rFonts w:ascii="Calibri Light" w:hAnsi="Calibri Light"/>
          </w:rPr>
          <w:t xml:space="preserve"> V.</w:t>
        </w:r>
        <w:r w:rsidR="00CA40C7" w:rsidRPr="00CA40C7">
          <w:rPr>
            <w:rFonts w:ascii="Calibri Light" w:hAnsi="Calibri Light"/>
          </w:rPr>
          <w:t xml:space="preserve"> Evidence for differences in regioselective and stereoselective glucuronidation of silybin diastereomers from milk thistle (</w:t>
        </w:r>
        <w:r w:rsidR="00CA40C7" w:rsidRPr="00B06FDC">
          <w:rPr>
            <w:rFonts w:ascii="Calibri Light" w:hAnsi="Calibri Light"/>
            <w:i/>
          </w:rPr>
          <w:t>Silybum marianum</w:t>
        </w:r>
        <w:r w:rsidR="00CA40C7" w:rsidRPr="00CA40C7">
          <w:rPr>
            <w:rFonts w:ascii="Calibri Light" w:hAnsi="Calibri Light"/>
          </w:rPr>
          <w:t xml:space="preserve">) by human UDP-glucuronosyltransferases. </w:t>
        </w:r>
        <w:r w:rsidR="00CA40C7" w:rsidRPr="00B06FDC">
          <w:rPr>
            <w:rFonts w:ascii="Calibri Light" w:hAnsi="Calibri Light"/>
            <w:i/>
          </w:rPr>
          <w:t>Xenobiotica</w:t>
        </w:r>
        <w:r w:rsidR="00CA40C7">
          <w:rPr>
            <w:rFonts w:ascii="Calibri Light" w:hAnsi="Calibri Light"/>
            <w:i/>
          </w:rPr>
          <w:t>,</w:t>
        </w:r>
        <w:r w:rsidR="00CA40C7" w:rsidRPr="00CA40C7">
          <w:rPr>
            <w:rFonts w:ascii="Calibri Light" w:hAnsi="Calibri Light"/>
          </w:rPr>
          <w:t xml:space="preserve"> 41</w:t>
        </w:r>
        <w:r w:rsidR="00CA40C7">
          <w:rPr>
            <w:rFonts w:ascii="Calibri Light" w:hAnsi="Calibri Light"/>
          </w:rPr>
          <w:t xml:space="preserve">, </w:t>
        </w:r>
        <w:r w:rsidR="00CA40C7" w:rsidRPr="00CA40C7">
          <w:rPr>
            <w:rFonts w:ascii="Calibri Light" w:hAnsi="Calibri Light"/>
          </w:rPr>
          <w:t>743-51.</w:t>
        </w:r>
      </w:ins>
      <w:ins w:id="315" w:author="Buňková Leona" w:date="2018-05-24T15:19:00Z">
        <w:r w:rsidR="00CA40C7">
          <w:rPr>
            <w:rFonts w:ascii="Calibri Light" w:hAnsi="Calibri Light"/>
          </w:rPr>
          <w:t xml:space="preserve"> 2011.</w:t>
        </w:r>
      </w:ins>
    </w:p>
    <w:p w14:paraId="64D0C851" w14:textId="6C523D99" w:rsidR="00CA40C7" w:rsidRDefault="00DB5A0D" w:rsidP="003C2007">
      <w:pPr>
        <w:tabs>
          <w:tab w:val="left" w:pos="2835"/>
        </w:tabs>
        <w:spacing w:before="120" w:after="120"/>
        <w:jc w:val="both"/>
        <w:rPr>
          <w:ins w:id="316" w:author="Buňková Leona" w:date="2018-05-24T15:22:00Z"/>
          <w:rFonts w:ascii="Calibri Light" w:hAnsi="Calibri Light"/>
        </w:rPr>
      </w:pPr>
      <w:ins w:id="317" w:author="Buňková Leona" w:date="2018-05-24T15:19:00Z">
        <w:r w:rsidRPr="00CA40C7">
          <w:rPr>
            <w:rFonts w:ascii="Calibri Light" w:hAnsi="Calibri Light"/>
          </w:rPr>
          <w:t>JANČOVÁ</w:t>
        </w:r>
      </w:ins>
      <w:ins w:id="318" w:author="Buňková Leona" w:date="2018-05-24T15:24:00Z">
        <w:r>
          <w:rPr>
            <w:rFonts w:ascii="Calibri Light" w:hAnsi="Calibri Light"/>
          </w:rPr>
          <w:t>,</w:t>
        </w:r>
      </w:ins>
      <w:ins w:id="319" w:author="Buňková Leona" w:date="2018-05-24T15:19:00Z">
        <w:r w:rsidRPr="00CA40C7">
          <w:rPr>
            <w:rFonts w:ascii="Calibri Light" w:hAnsi="Calibri Light"/>
          </w:rPr>
          <w:t xml:space="preserve"> P</w:t>
        </w:r>
      </w:ins>
      <w:ins w:id="320" w:author="Buňková Leona" w:date="2018-05-24T15:24:00Z">
        <w:r>
          <w:rPr>
            <w:rFonts w:ascii="Calibri Light" w:hAnsi="Calibri Light"/>
          </w:rPr>
          <w:t>.</w:t>
        </w:r>
      </w:ins>
      <w:ins w:id="321" w:author="Buňková Leona" w:date="2018-05-24T15:19:00Z">
        <w:r w:rsidRPr="00CA40C7">
          <w:rPr>
            <w:rFonts w:ascii="Calibri Light" w:hAnsi="Calibri Light"/>
          </w:rPr>
          <w:t>, ANZENBACHER</w:t>
        </w:r>
      </w:ins>
      <w:ins w:id="322" w:author="Buňková Leona" w:date="2018-05-24T15:24:00Z">
        <w:r>
          <w:rPr>
            <w:rFonts w:ascii="Calibri Light" w:hAnsi="Calibri Light"/>
          </w:rPr>
          <w:t>,</w:t>
        </w:r>
      </w:ins>
      <w:ins w:id="323" w:author="Buňková Leona" w:date="2018-05-24T15:19:00Z">
        <w:r w:rsidRPr="00CA40C7">
          <w:rPr>
            <w:rFonts w:ascii="Calibri Light" w:hAnsi="Calibri Light"/>
          </w:rPr>
          <w:t xml:space="preserve"> P</w:t>
        </w:r>
      </w:ins>
      <w:ins w:id="324" w:author="Buňková Leona" w:date="2018-05-24T15:24:00Z">
        <w:r>
          <w:rPr>
            <w:rFonts w:ascii="Calibri Light" w:hAnsi="Calibri Light"/>
          </w:rPr>
          <w:t>.</w:t>
        </w:r>
      </w:ins>
      <w:ins w:id="325" w:author="Buňková Leona" w:date="2018-05-24T15:19:00Z">
        <w:r w:rsidRPr="00CA40C7">
          <w:rPr>
            <w:rFonts w:ascii="Calibri Light" w:hAnsi="Calibri Light"/>
          </w:rPr>
          <w:t>, ANZENBACHEROVÁ</w:t>
        </w:r>
      </w:ins>
      <w:ins w:id="326" w:author="Buňková Leona" w:date="2018-05-24T15:24:00Z">
        <w:r>
          <w:rPr>
            <w:rFonts w:ascii="Calibri Light" w:hAnsi="Calibri Light"/>
          </w:rPr>
          <w:t>,</w:t>
        </w:r>
      </w:ins>
      <w:ins w:id="327" w:author="Buňková Leona" w:date="2018-05-24T15:19:00Z">
        <w:r w:rsidRPr="00CA40C7">
          <w:rPr>
            <w:rFonts w:ascii="Calibri Light" w:hAnsi="Calibri Light"/>
          </w:rPr>
          <w:t xml:space="preserve"> E</w:t>
        </w:r>
        <w:r w:rsidR="00CA40C7" w:rsidRPr="00CA40C7">
          <w:rPr>
            <w:rFonts w:ascii="Calibri Light" w:hAnsi="Calibri Light"/>
          </w:rPr>
          <w:t xml:space="preserve">. Phase II drug metabolizing enzymes. </w:t>
        </w:r>
        <w:r w:rsidR="00CA40C7" w:rsidRPr="00B06FDC">
          <w:rPr>
            <w:rFonts w:ascii="Calibri Light" w:hAnsi="Calibri Light"/>
            <w:i/>
          </w:rPr>
          <w:t>Biomed</w:t>
        </w:r>
      </w:ins>
      <w:ins w:id="328" w:author="Buňková Leona" w:date="2018-05-24T15:21:00Z">
        <w:r w:rsidR="00CA40C7" w:rsidRPr="00B06FDC">
          <w:rPr>
            <w:rFonts w:ascii="Calibri Light" w:hAnsi="Calibri Light"/>
            <w:i/>
          </w:rPr>
          <w:t>ical</w:t>
        </w:r>
      </w:ins>
      <w:ins w:id="329" w:author="Buňková Leona" w:date="2018-05-24T15:19:00Z">
        <w:r w:rsidR="00CA40C7" w:rsidRPr="00B06FDC">
          <w:rPr>
            <w:rFonts w:ascii="Calibri Light" w:hAnsi="Calibri Light"/>
            <w:i/>
          </w:rPr>
          <w:t xml:space="preserve"> Pap</w:t>
        </w:r>
      </w:ins>
      <w:ins w:id="330" w:author="Buňková Leona" w:date="2018-05-24T15:21:00Z">
        <w:r w:rsidR="00CA40C7" w:rsidRPr="00B06FDC">
          <w:rPr>
            <w:rFonts w:ascii="Calibri Light" w:hAnsi="Calibri Light"/>
            <w:i/>
          </w:rPr>
          <w:t xml:space="preserve">ers – </w:t>
        </w:r>
      </w:ins>
      <w:ins w:id="331" w:author="Buňková Leona" w:date="2018-05-24T15:19:00Z">
        <w:r w:rsidR="00CA40C7" w:rsidRPr="00B06FDC">
          <w:rPr>
            <w:rFonts w:ascii="Calibri Light" w:hAnsi="Calibri Light"/>
            <w:i/>
          </w:rPr>
          <w:t>Olomouc</w:t>
        </w:r>
      </w:ins>
      <w:ins w:id="332" w:author="Buňková Leona" w:date="2018-05-24T15:21:00Z">
        <w:r w:rsidR="00CA40C7">
          <w:rPr>
            <w:rFonts w:ascii="Calibri Light" w:hAnsi="Calibri Light"/>
          </w:rPr>
          <w:t>,</w:t>
        </w:r>
      </w:ins>
      <w:ins w:id="333" w:author="Buňková Leona" w:date="2018-05-24T15:19:00Z">
        <w:r w:rsidR="00CA40C7" w:rsidRPr="00CA40C7">
          <w:rPr>
            <w:rFonts w:ascii="Calibri Light" w:hAnsi="Calibri Light"/>
          </w:rPr>
          <w:t xml:space="preserve"> 154</w:t>
        </w:r>
        <w:r w:rsidR="00CA40C7">
          <w:rPr>
            <w:rFonts w:ascii="Calibri Light" w:hAnsi="Calibri Light"/>
          </w:rPr>
          <w:t xml:space="preserve">, </w:t>
        </w:r>
        <w:r w:rsidR="00CA40C7" w:rsidRPr="00CA40C7">
          <w:rPr>
            <w:rFonts w:ascii="Calibri Light" w:hAnsi="Calibri Light"/>
          </w:rPr>
          <w:t>103</w:t>
        </w:r>
      </w:ins>
      <w:ins w:id="334" w:author="Buňková Leona" w:date="2018-05-24T15:20:00Z">
        <w:r w:rsidR="00CA40C7">
          <w:rPr>
            <w:rFonts w:ascii="Calibri Light" w:hAnsi="Calibri Light"/>
          </w:rPr>
          <w:t>-</w:t>
        </w:r>
      </w:ins>
      <w:ins w:id="335" w:author="Buňková Leona" w:date="2018-05-24T15:19:00Z">
        <w:r w:rsidR="00CA40C7" w:rsidRPr="00CA40C7">
          <w:rPr>
            <w:rFonts w:ascii="Calibri Light" w:hAnsi="Calibri Light"/>
          </w:rPr>
          <w:t>116</w:t>
        </w:r>
      </w:ins>
      <w:ins w:id="336" w:author="Buňková Leona" w:date="2018-05-24T15:20:00Z">
        <w:r w:rsidR="00CA40C7">
          <w:rPr>
            <w:rFonts w:ascii="Calibri Light" w:hAnsi="Calibri Light"/>
          </w:rPr>
          <w:t>. 2010.</w:t>
        </w:r>
      </w:ins>
    </w:p>
    <w:p w14:paraId="546BB6E2" w14:textId="17338E66" w:rsidR="00CA40C7" w:rsidRDefault="00DB5A0D" w:rsidP="003C2007">
      <w:pPr>
        <w:tabs>
          <w:tab w:val="left" w:pos="2835"/>
        </w:tabs>
        <w:spacing w:before="120" w:after="120"/>
        <w:jc w:val="both"/>
        <w:rPr>
          <w:ins w:id="337" w:author="Buňková Leona" w:date="2018-05-24T15:26:00Z"/>
          <w:rFonts w:ascii="Calibri Light" w:hAnsi="Calibri Light"/>
        </w:rPr>
      </w:pPr>
      <w:ins w:id="338" w:author="Buňková Leona" w:date="2018-05-24T15:22:00Z">
        <w:r w:rsidRPr="00CA40C7">
          <w:rPr>
            <w:rFonts w:ascii="Calibri Light" w:hAnsi="Calibri Light"/>
          </w:rPr>
          <w:t>VEINLICHOV</w:t>
        </w:r>
        <w:r>
          <w:rPr>
            <w:rFonts w:ascii="Calibri Light" w:hAnsi="Calibri Light"/>
          </w:rPr>
          <w:t>Á</w:t>
        </w:r>
      </w:ins>
      <w:ins w:id="339" w:author="Buňková Leona" w:date="2018-05-24T15:24:00Z">
        <w:r>
          <w:rPr>
            <w:rFonts w:ascii="Calibri Light" w:hAnsi="Calibri Light"/>
          </w:rPr>
          <w:t>,</w:t>
        </w:r>
      </w:ins>
      <w:ins w:id="340" w:author="Buňková Leona" w:date="2018-05-24T15:22:00Z">
        <w:r w:rsidRPr="00CA40C7">
          <w:rPr>
            <w:rFonts w:ascii="Calibri Light" w:hAnsi="Calibri Light"/>
          </w:rPr>
          <w:t xml:space="preserve"> A</w:t>
        </w:r>
      </w:ins>
      <w:ins w:id="341" w:author="Buňková Leona" w:date="2018-05-24T15:24:00Z">
        <w:r>
          <w:rPr>
            <w:rFonts w:ascii="Calibri Light" w:hAnsi="Calibri Light"/>
          </w:rPr>
          <w:t>.</w:t>
        </w:r>
      </w:ins>
      <w:ins w:id="342" w:author="Buňková Leona" w:date="2018-05-24T15:22:00Z">
        <w:r w:rsidRPr="00CA40C7">
          <w:rPr>
            <w:rFonts w:ascii="Calibri Light" w:hAnsi="Calibri Light"/>
          </w:rPr>
          <w:t>, JAN</w:t>
        </w:r>
        <w:r>
          <w:rPr>
            <w:rFonts w:ascii="Calibri Light" w:hAnsi="Calibri Light"/>
          </w:rPr>
          <w:t>Č</w:t>
        </w:r>
        <w:r w:rsidRPr="00CA40C7">
          <w:rPr>
            <w:rFonts w:ascii="Calibri Light" w:hAnsi="Calibri Light"/>
          </w:rPr>
          <w:t>OV</w:t>
        </w:r>
        <w:r>
          <w:rPr>
            <w:rFonts w:ascii="Calibri Light" w:hAnsi="Calibri Light"/>
          </w:rPr>
          <w:t>Á</w:t>
        </w:r>
      </w:ins>
      <w:ins w:id="343" w:author="Buňková Leona" w:date="2018-05-24T15:24:00Z">
        <w:r>
          <w:rPr>
            <w:rFonts w:ascii="Calibri Light" w:hAnsi="Calibri Light"/>
          </w:rPr>
          <w:t>,</w:t>
        </w:r>
      </w:ins>
      <w:ins w:id="344" w:author="Buňková Leona" w:date="2018-05-24T15:22:00Z">
        <w:r>
          <w:rPr>
            <w:rFonts w:ascii="Calibri Light" w:hAnsi="Calibri Light"/>
          </w:rPr>
          <w:t xml:space="preserve"> P</w:t>
        </w:r>
      </w:ins>
      <w:ins w:id="345" w:author="Buňková Leona" w:date="2018-05-24T15:24:00Z">
        <w:r>
          <w:rPr>
            <w:rFonts w:ascii="Calibri Light" w:hAnsi="Calibri Light"/>
          </w:rPr>
          <w:t>.</w:t>
        </w:r>
      </w:ins>
      <w:ins w:id="346" w:author="Buňková Leona" w:date="2018-05-24T15:22:00Z">
        <w:r>
          <w:rPr>
            <w:rFonts w:ascii="Calibri Light" w:hAnsi="Calibri Light"/>
          </w:rPr>
          <w:t xml:space="preserve">, </w:t>
        </w:r>
      </w:ins>
      <w:ins w:id="347" w:author="Buňková Leona" w:date="2018-05-24T15:24:00Z">
        <w:r>
          <w:rPr>
            <w:rFonts w:ascii="Calibri Light" w:hAnsi="Calibri Light"/>
          </w:rPr>
          <w:t>Š</w:t>
        </w:r>
      </w:ins>
      <w:ins w:id="348" w:author="Buňková Leona" w:date="2018-05-24T15:22:00Z">
        <w:r>
          <w:rPr>
            <w:rFonts w:ascii="Calibri Light" w:hAnsi="Calibri Light"/>
          </w:rPr>
          <w:t>ILLER</w:t>
        </w:r>
      </w:ins>
      <w:ins w:id="349" w:author="Buňková Leona" w:date="2018-05-24T15:24:00Z">
        <w:r>
          <w:rPr>
            <w:rFonts w:ascii="Calibri Light" w:hAnsi="Calibri Light"/>
          </w:rPr>
          <w:t>,</w:t>
        </w:r>
      </w:ins>
      <w:ins w:id="350" w:author="Buňková Leona" w:date="2018-05-24T15:22:00Z">
        <w:r>
          <w:rPr>
            <w:rFonts w:ascii="Calibri Light" w:hAnsi="Calibri Light"/>
          </w:rPr>
          <w:t xml:space="preserve"> M</w:t>
        </w:r>
      </w:ins>
      <w:ins w:id="351" w:author="Buňková Leona" w:date="2018-05-24T15:24:00Z">
        <w:r>
          <w:rPr>
            <w:rFonts w:ascii="Calibri Light" w:hAnsi="Calibri Light"/>
          </w:rPr>
          <w:t>.</w:t>
        </w:r>
      </w:ins>
      <w:ins w:id="352" w:author="Buňková Leona" w:date="2018-05-24T15:22:00Z">
        <w:r>
          <w:rPr>
            <w:rFonts w:ascii="Calibri Light" w:hAnsi="Calibri Light"/>
          </w:rPr>
          <w:t>, ANZENBACHER</w:t>
        </w:r>
      </w:ins>
      <w:ins w:id="353" w:author="Buňková Leona" w:date="2018-05-24T15:24:00Z">
        <w:r>
          <w:rPr>
            <w:rFonts w:ascii="Calibri Light" w:hAnsi="Calibri Light"/>
          </w:rPr>
          <w:t>,</w:t>
        </w:r>
      </w:ins>
      <w:ins w:id="354" w:author="Buňková Leona" w:date="2018-05-24T15:22:00Z">
        <w:r>
          <w:rPr>
            <w:rFonts w:ascii="Calibri Light" w:hAnsi="Calibri Light"/>
          </w:rPr>
          <w:t xml:space="preserve"> P</w:t>
        </w:r>
      </w:ins>
      <w:ins w:id="355" w:author="Buňková Leona" w:date="2018-05-24T15:24:00Z">
        <w:r>
          <w:rPr>
            <w:rFonts w:ascii="Calibri Light" w:hAnsi="Calibri Light"/>
          </w:rPr>
          <w:t>.</w:t>
        </w:r>
      </w:ins>
      <w:ins w:id="356" w:author="Buňková Leona" w:date="2018-05-24T15:22:00Z">
        <w:r>
          <w:rPr>
            <w:rFonts w:ascii="Calibri Light" w:hAnsi="Calibri Light"/>
          </w:rPr>
          <w:t>, KU</w:t>
        </w:r>
      </w:ins>
      <w:ins w:id="357" w:author="Buňková Leona" w:date="2018-05-24T15:23:00Z">
        <w:r>
          <w:rPr>
            <w:rFonts w:ascii="Calibri Light" w:hAnsi="Calibri Light"/>
          </w:rPr>
          <w:t>Č</w:t>
        </w:r>
      </w:ins>
      <w:ins w:id="358" w:author="Buňková Leona" w:date="2018-05-24T15:22:00Z">
        <w:r w:rsidRPr="00CA40C7">
          <w:rPr>
            <w:rFonts w:ascii="Calibri Light" w:hAnsi="Calibri Light"/>
          </w:rPr>
          <w:t>A</w:t>
        </w:r>
      </w:ins>
      <w:ins w:id="359" w:author="Buňková Leona" w:date="2018-05-24T15:24:00Z">
        <w:r>
          <w:rPr>
            <w:rFonts w:ascii="Calibri Light" w:hAnsi="Calibri Light"/>
          </w:rPr>
          <w:t>,</w:t>
        </w:r>
      </w:ins>
      <w:ins w:id="360" w:author="Buňková Leona" w:date="2018-05-24T15:22:00Z">
        <w:r w:rsidRPr="00CA40C7">
          <w:rPr>
            <w:rFonts w:ascii="Calibri Light" w:hAnsi="Calibri Light"/>
          </w:rPr>
          <w:t xml:space="preserve"> K</w:t>
        </w:r>
      </w:ins>
      <w:ins w:id="361" w:author="Buňková Leona" w:date="2018-05-24T15:24:00Z">
        <w:r>
          <w:rPr>
            <w:rFonts w:ascii="Calibri Light" w:hAnsi="Calibri Light"/>
          </w:rPr>
          <w:t>.</w:t>
        </w:r>
      </w:ins>
      <w:ins w:id="362" w:author="Buňková Leona" w:date="2018-05-24T15:22:00Z">
        <w:r w:rsidRPr="00CA40C7">
          <w:rPr>
            <w:rFonts w:ascii="Calibri Light" w:hAnsi="Calibri Light"/>
          </w:rPr>
          <w:t>, JUN</w:t>
        </w:r>
      </w:ins>
      <w:ins w:id="363" w:author="Buňková Leona" w:date="2018-05-24T15:24:00Z">
        <w:r>
          <w:rPr>
            <w:rFonts w:ascii="Calibri Light" w:hAnsi="Calibri Light"/>
          </w:rPr>
          <w:t>,</w:t>
        </w:r>
      </w:ins>
      <w:ins w:id="364" w:author="Buňková Leona" w:date="2018-05-24T15:22:00Z">
        <w:r w:rsidRPr="00CA40C7">
          <w:rPr>
            <w:rFonts w:ascii="Calibri Light" w:hAnsi="Calibri Light"/>
          </w:rPr>
          <w:t xml:space="preserve"> D</w:t>
        </w:r>
      </w:ins>
      <w:ins w:id="365" w:author="Buňková Leona" w:date="2018-05-24T15:24:00Z">
        <w:r>
          <w:rPr>
            <w:rFonts w:ascii="Calibri Light" w:hAnsi="Calibri Light"/>
          </w:rPr>
          <w:t>.</w:t>
        </w:r>
      </w:ins>
      <w:ins w:id="366" w:author="Buňková Leona" w:date="2018-05-24T15:22:00Z">
        <w:r w:rsidRPr="00CA40C7">
          <w:rPr>
            <w:rFonts w:ascii="Calibri Light" w:hAnsi="Calibri Light"/>
          </w:rPr>
          <w:t>, FUSEK</w:t>
        </w:r>
      </w:ins>
      <w:ins w:id="367" w:author="Buňková Leona" w:date="2018-05-24T15:24:00Z">
        <w:r>
          <w:rPr>
            <w:rFonts w:ascii="Calibri Light" w:hAnsi="Calibri Light"/>
          </w:rPr>
          <w:t>,</w:t>
        </w:r>
      </w:ins>
      <w:ins w:id="368" w:author="Buňková Leona" w:date="2018-05-24T15:22:00Z">
        <w:r w:rsidRPr="00CA40C7">
          <w:rPr>
            <w:rFonts w:ascii="Calibri Light" w:hAnsi="Calibri Light"/>
          </w:rPr>
          <w:t xml:space="preserve"> J</w:t>
        </w:r>
      </w:ins>
      <w:ins w:id="369" w:author="Buňková Leona" w:date="2018-05-24T15:25:00Z">
        <w:r>
          <w:rPr>
            <w:rFonts w:ascii="Calibri Light" w:hAnsi="Calibri Light"/>
          </w:rPr>
          <w:t>.</w:t>
        </w:r>
      </w:ins>
      <w:ins w:id="370" w:author="Buňková Leona" w:date="2018-05-24T15:22:00Z">
        <w:r w:rsidRPr="00CA40C7">
          <w:rPr>
            <w:rFonts w:ascii="Calibri Light" w:hAnsi="Calibri Light"/>
          </w:rPr>
          <w:t>, ANZENBACHEROV</w:t>
        </w:r>
      </w:ins>
      <w:ins w:id="371" w:author="Buňková Leona" w:date="2018-05-24T15:23:00Z">
        <w:r>
          <w:rPr>
            <w:rFonts w:ascii="Calibri Light" w:hAnsi="Calibri Light"/>
          </w:rPr>
          <w:t>Á</w:t>
        </w:r>
      </w:ins>
      <w:ins w:id="372" w:author="Buňková Leona" w:date="2018-05-24T15:25:00Z">
        <w:r>
          <w:rPr>
            <w:rFonts w:ascii="Calibri Light" w:hAnsi="Calibri Light"/>
          </w:rPr>
          <w:t>,</w:t>
        </w:r>
      </w:ins>
      <w:ins w:id="373" w:author="Buňková Leona" w:date="2018-05-24T15:22:00Z">
        <w:r w:rsidR="00CA40C7" w:rsidRPr="00CA40C7">
          <w:rPr>
            <w:rFonts w:ascii="Calibri Light" w:hAnsi="Calibri Light"/>
          </w:rPr>
          <w:t xml:space="preserve"> E. Effect of acetylcholinesterase oxime-type reactivators K-48 and HI-6 on human liver microsomal cytochromes P450 </w:t>
        </w:r>
        <w:r w:rsidR="00CA40C7" w:rsidRPr="00B06FDC">
          <w:rPr>
            <w:rFonts w:ascii="Calibri Light" w:hAnsi="Calibri Light"/>
            <w:i/>
          </w:rPr>
          <w:t xml:space="preserve">in vitro. </w:t>
        </w:r>
      </w:ins>
      <w:ins w:id="374" w:author="Buňková Leona" w:date="2018-05-24T15:25:00Z">
        <w:r w:rsidRPr="00B06FDC">
          <w:rPr>
            <w:rFonts w:ascii="Calibri Light" w:hAnsi="Calibri Light"/>
            <w:i/>
          </w:rPr>
          <w:t>Chemico-Biological Interactions</w:t>
        </w:r>
        <w:r>
          <w:rPr>
            <w:rFonts w:ascii="Calibri Light" w:hAnsi="Calibri Light"/>
          </w:rPr>
          <w:t>,</w:t>
        </w:r>
      </w:ins>
      <w:ins w:id="375" w:author="Buňková Leona" w:date="2018-05-24T15:22:00Z">
        <w:r w:rsidR="00CA40C7" w:rsidRPr="00CA40C7">
          <w:rPr>
            <w:rFonts w:ascii="Calibri Light" w:hAnsi="Calibri Light"/>
          </w:rPr>
          <w:t xml:space="preserve"> 180</w:t>
        </w:r>
      </w:ins>
      <w:ins w:id="376" w:author="Buňková Leona" w:date="2018-05-24T15:25:00Z">
        <w:r>
          <w:rPr>
            <w:rFonts w:ascii="Calibri Light" w:hAnsi="Calibri Light"/>
          </w:rPr>
          <w:t xml:space="preserve">, </w:t>
        </w:r>
      </w:ins>
      <w:ins w:id="377" w:author="Buňková Leona" w:date="2018-05-24T15:22:00Z">
        <w:r w:rsidR="00CA40C7" w:rsidRPr="00CA40C7">
          <w:rPr>
            <w:rFonts w:ascii="Calibri Light" w:hAnsi="Calibri Light"/>
          </w:rPr>
          <w:t>449-453</w:t>
        </w:r>
      </w:ins>
      <w:ins w:id="378" w:author="Buňková Leona" w:date="2018-05-24T15:25:00Z">
        <w:r>
          <w:rPr>
            <w:rFonts w:ascii="Calibri Light" w:hAnsi="Calibri Light"/>
          </w:rPr>
          <w:t>. 2009.</w:t>
        </w:r>
      </w:ins>
    </w:p>
    <w:p w14:paraId="50688877" w14:textId="31E78E69" w:rsidR="00DB5A0D" w:rsidRDefault="00DB5A0D" w:rsidP="003C2007">
      <w:pPr>
        <w:tabs>
          <w:tab w:val="left" w:pos="2835"/>
        </w:tabs>
        <w:spacing w:before="120" w:after="120"/>
        <w:jc w:val="both"/>
        <w:rPr>
          <w:ins w:id="379" w:author="Buňková Leona" w:date="2018-05-24T15:30:00Z"/>
          <w:rFonts w:ascii="Calibri Light" w:hAnsi="Calibri Light"/>
        </w:rPr>
      </w:pPr>
      <w:ins w:id="380" w:author="Buňková Leona" w:date="2018-05-24T15:28:00Z">
        <w:r>
          <w:rPr>
            <w:rFonts w:ascii="Calibri Light" w:hAnsi="Calibri Light"/>
          </w:rPr>
          <w:t>HENKLOVÁ,</w:t>
        </w:r>
        <w:r w:rsidRPr="00DB5A0D">
          <w:rPr>
            <w:rFonts w:ascii="Calibri Light" w:hAnsi="Calibri Light"/>
          </w:rPr>
          <w:t xml:space="preserve"> P</w:t>
        </w:r>
        <w:r>
          <w:rPr>
            <w:rFonts w:ascii="Calibri Light" w:hAnsi="Calibri Light"/>
          </w:rPr>
          <w:t>.</w:t>
        </w:r>
        <w:r w:rsidRPr="00DB5A0D">
          <w:rPr>
            <w:rFonts w:ascii="Calibri Light" w:hAnsi="Calibri Light"/>
          </w:rPr>
          <w:t>, VRZAL</w:t>
        </w:r>
        <w:r>
          <w:rPr>
            <w:rFonts w:ascii="Calibri Light" w:hAnsi="Calibri Light"/>
          </w:rPr>
          <w:t>,</w:t>
        </w:r>
        <w:r w:rsidRPr="00DB5A0D">
          <w:rPr>
            <w:rFonts w:ascii="Calibri Light" w:hAnsi="Calibri Light"/>
          </w:rPr>
          <w:t xml:space="preserve"> R</w:t>
        </w:r>
        <w:r>
          <w:rPr>
            <w:rFonts w:ascii="Calibri Light" w:hAnsi="Calibri Light"/>
          </w:rPr>
          <w:t>.</w:t>
        </w:r>
        <w:r w:rsidRPr="00DB5A0D">
          <w:rPr>
            <w:rFonts w:ascii="Calibri Light" w:hAnsi="Calibri Light"/>
          </w:rPr>
          <w:t>, PAPOU</w:t>
        </w:r>
        <w:r>
          <w:rPr>
            <w:rFonts w:ascii="Calibri Light" w:hAnsi="Calibri Light"/>
          </w:rPr>
          <w:t>ŠKOVÁ,</w:t>
        </w:r>
        <w:r w:rsidRPr="00DB5A0D">
          <w:rPr>
            <w:rFonts w:ascii="Calibri Light" w:hAnsi="Calibri Light"/>
          </w:rPr>
          <w:t xml:space="preserve"> B</w:t>
        </w:r>
        <w:r>
          <w:rPr>
            <w:rFonts w:ascii="Calibri Light" w:hAnsi="Calibri Light"/>
          </w:rPr>
          <w:t>.</w:t>
        </w:r>
        <w:r w:rsidRPr="00DB5A0D">
          <w:rPr>
            <w:rFonts w:ascii="Calibri Light" w:hAnsi="Calibri Light"/>
          </w:rPr>
          <w:t>, BEDN</w:t>
        </w:r>
        <w:r>
          <w:rPr>
            <w:rFonts w:ascii="Calibri Light" w:hAnsi="Calibri Light"/>
          </w:rPr>
          <w:t>ÁŘ,</w:t>
        </w:r>
        <w:r w:rsidRPr="00DB5A0D">
          <w:rPr>
            <w:rFonts w:ascii="Calibri Light" w:hAnsi="Calibri Light"/>
          </w:rPr>
          <w:t xml:space="preserve"> P</w:t>
        </w:r>
        <w:r>
          <w:rPr>
            <w:rFonts w:ascii="Calibri Light" w:hAnsi="Calibri Light"/>
          </w:rPr>
          <w:t>.</w:t>
        </w:r>
        <w:r w:rsidRPr="00DB5A0D">
          <w:rPr>
            <w:rFonts w:ascii="Calibri Light" w:hAnsi="Calibri Light"/>
          </w:rPr>
          <w:t>, JAN</w:t>
        </w:r>
        <w:r>
          <w:rPr>
            <w:rFonts w:ascii="Calibri Light" w:hAnsi="Calibri Light"/>
          </w:rPr>
          <w:t>Č</w:t>
        </w:r>
        <w:r w:rsidRPr="00DB5A0D">
          <w:rPr>
            <w:rFonts w:ascii="Calibri Light" w:hAnsi="Calibri Light"/>
          </w:rPr>
          <w:t>OV</w:t>
        </w:r>
        <w:r>
          <w:rPr>
            <w:rFonts w:ascii="Calibri Light" w:hAnsi="Calibri Light"/>
          </w:rPr>
          <w:t>Á,</w:t>
        </w:r>
        <w:r w:rsidRPr="00DB5A0D">
          <w:rPr>
            <w:rFonts w:ascii="Calibri Light" w:hAnsi="Calibri Light"/>
          </w:rPr>
          <w:t xml:space="preserve"> P</w:t>
        </w:r>
        <w:r>
          <w:rPr>
            <w:rFonts w:ascii="Calibri Light" w:hAnsi="Calibri Light"/>
          </w:rPr>
          <w:t>.</w:t>
        </w:r>
        <w:r w:rsidRPr="00DB5A0D">
          <w:rPr>
            <w:rFonts w:ascii="Calibri Light" w:hAnsi="Calibri Light"/>
          </w:rPr>
          <w:t>, ANZENBACHEROV</w:t>
        </w:r>
        <w:r>
          <w:rPr>
            <w:rFonts w:ascii="Calibri Light" w:hAnsi="Calibri Light"/>
          </w:rPr>
          <w:t>Á,</w:t>
        </w:r>
        <w:r w:rsidRPr="00DB5A0D">
          <w:rPr>
            <w:rFonts w:ascii="Calibri Light" w:hAnsi="Calibri Light"/>
          </w:rPr>
          <w:t xml:space="preserve"> E</w:t>
        </w:r>
        <w:r>
          <w:rPr>
            <w:rFonts w:ascii="Calibri Light" w:hAnsi="Calibri Light"/>
          </w:rPr>
          <w:t>.</w:t>
        </w:r>
        <w:r w:rsidRPr="00DB5A0D">
          <w:rPr>
            <w:rFonts w:ascii="Calibri Light" w:hAnsi="Calibri Light"/>
          </w:rPr>
          <w:t>, ULRICHOV</w:t>
        </w:r>
        <w:r>
          <w:rPr>
            <w:rFonts w:ascii="Calibri Light" w:hAnsi="Calibri Light"/>
          </w:rPr>
          <w:t>Á,</w:t>
        </w:r>
        <w:r w:rsidRPr="00DB5A0D">
          <w:rPr>
            <w:rFonts w:ascii="Calibri Light" w:hAnsi="Calibri Light"/>
          </w:rPr>
          <w:t xml:space="preserve"> J</w:t>
        </w:r>
      </w:ins>
      <w:ins w:id="381" w:author="Buňková Leona" w:date="2018-05-24T15:29:00Z">
        <w:r>
          <w:rPr>
            <w:rFonts w:ascii="Calibri Light" w:hAnsi="Calibri Light"/>
          </w:rPr>
          <w:t>.</w:t>
        </w:r>
      </w:ins>
      <w:ins w:id="382" w:author="Buňková Leona" w:date="2018-05-24T15:28:00Z">
        <w:r w:rsidRPr="00DB5A0D">
          <w:rPr>
            <w:rFonts w:ascii="Calibri Light" w:hAnsi="Calibri Light"/>
          </w:rPr>
          <w:t>, MAUREL</w:t>
        </w:r>
      </w:ins>
      <w:ins w:id="383" w:author="Buňková Leona" w:date="2018-05-24T15:29:00Z">
        <w:r>
          <w:rPr>
            <w:rFonts w:ascii="Calibri Light" w:hAnsi="Calibri Light"/>
          </w:rPr>
          <w:t>,</w:t>
        </w:r>
      </w:ins>
      <w:ins w:id="384" w:author="Buňková Leona" w:date="2018-05-24T15:28:00Z">
        <w:r w:rsidRPr="00DB5A0D">
          <w:rPr>
            <w:rFonts w:ascii="Calibri Light" w:hAnsi="Calibri Light"/>
          </w:rPr>
          <w:t xml:space="preserve"> P</w:t>
        </w:r>
      </w:ins>
      <w:ins w:id="385" w:author="Buňková Leona" w:date="2018-05-24T15:29:00Z">
        <w:r>
          <w:rPr>
            <w:rFonts w:ascii="Calibri Light" w:hAnsi="Calibri Light"/>
          </w:rPr>
          <w:t>.</w:t>
        </w:r>
      </w:ins>
      <w:ins w:id="386" w:author="Buňková Leona" w:date="2018-05-24T15:28:00Z">
        <w:r w:rsidRPr="00DB5A0D">
          <w:rPr>
            <w:rFonts w:ascii="Calibri Light" w:hAnsi="Calibri Light"/>
          </w:rPr>
          <w:t>, P</w:t>
        </w:r>
      </w:ins>
      <w:ins w:id="387" w:author="Buňková Leona" w:date="2018-05-24T15:29:00Z">
        <w:r>
          <w:rPr>
            <w:rFonts w:ascii="Calibri Light" w:hAnsi="Calibri Light"/>
          </w:rPr>
          <w:t>Á</w:t>
        </w:r>
      </w:ins>
      <w:ins w:id="388" w:author="Buňková Leona" w:date="2018-05-24T15:28:00Z">
        <w:r w:rsidRPr="00DB5A0D">
          <w:rPr>
            <w:rFonts w:ascii="Calibri Light" w:hAnsi="Calibri Light"/>
          </w:rPr>
          <w:t>VEK</w:t>
        </w:r>
      </w:ins>
      <w:ins w:id="389" w:author="Buňková Leona" w:date="2018-05-24T15:29:00Z">
        <w:r>
          <w:rPr>
            <w:rFonts w:ascii="Calibri Light" w:hAnsi="Calibri Light"/>
          </w:rPr>
          <w:t>,</w:t>
        </w:r>
      </w:ins>
      <w:ins w:id="390" w:author="Buňková Leona" w:date="2018-05-24T15:28:00Z">
        <w:r w:rsidRPr="00DB5A0D">
          <w:rPr>
            <w:rFonts w:ascii="Calibri Light" w:hAnsi="Calibri Light"/>
          </w:rPr>
          <w:t xml:space="preserve"> P</w:t>
        </w:r>
      </w:ins>
      <w:ins w:id="391" w:author="Buňková Leona" w:date="2018-05-24T15:29:00Z">
        <w:r>
          <w:rPr>
            <w:rFonts w:ascii="Calibri Light" w:hAnsi="Calibri Light"/>
          </w:rPr>
          <w:t>.</w:t>
        </w:r>
      </w:ins>
      <w:ins w:id="392" w:author="Buňková Leona" w:date="2018-05-24T15:28:00Z">
        <w:r w:rsidRPr="00DB5A0D">
          <w:rPr>
            <w:rFonts w:ascii="Calibri Light" w:hAnsi="Calibri Light"/>
          </w:rPr>
          <w:t>, DVO</w:t>
        </w:r>
      </w:ins>
      <w:ins w:id="393" w:author="Buňková Leona" w:date="2018-05-24T15:29:00Z">
        <w:r>
          <w:rPr>
            <w:rFonts w:ascii="Calibri Light" w:hAnsi="Calibri Light"/>
          </w:rPr>
          <w:t>ŘÁ</w:t>
        </w:r>
      </w:ins>
      <w:ins w:id="394" w:author="Buňková Leona" w:date="2018-05-24T15:28:00Z">
        <w:r w:rsidRPr="00DB5A0D">
          <w:rPr>
            <w:rFonts w:ascii="Calibri Light" w:hAnsi="Calibri Light"/>
          </w:rPr>
          <w:t>K</w:t>
        </w:r>
      </w:ins>
      <w:ins w:id="395" w:author="Buňková Leona" w:date="2018-05-24T15:29:00Z">
        <w:r>
          <w:rPr>
            <w:rFonts w:ascii="Calibri Light" w:hAnsi="Calibri Light"/>
          </w:rPr>
          <w:t>,</w:t>
        </w:r>
      </w:ins>
      <w:ins w:id="396" w:author="Buňková Leona" w:date="2018-05-24T15:28:00Z">
        <w:r w:rsidRPr="00DB5A0D">
          <w:rPr>
            <w:rFonts w:ascii="Calibri Light" w:hAnsi="Calibri Light"/>
          </w:rPr>
          <w:t xml:space="preserve"> Z. SB203580, a pharmacological inhibitor of p38 MAP kinase transduction pathway activates ERK and JNK MAP kinase in primary cultures of human hepatocytes. </w:t>
        </w:r>
        <w:r w:rsidRPr="00B06FDC">
          <w:rPr>
            <w:rFonts w:ascii="Calibri Light" w:hAnsi="Calibri Light"/>
            <w:i/>
          </w:rPr>
          <w:t>Eur</w:t>
        </w:r>
      </w:ins>
      <w:ins w:id="397" w:author="Buňková Leona" w:date="2018-05-24T15:29:00Z">
        <w:r w:rsidRPr="00B06FDC">
          <w:rPr>
            <w:rFonts w:ascii="Calibri Light" w:hAnsi="Calibri Light"/>
            <w:i/>
          </w:rPr>
          <w:t>opean Journal of</w:t>
        </w:r>
      </w:ins>
      <w:ins w:id="398" w:author="Buňková Leona" w:date="2018-05-24T15:28:00Z">
        <w:r w:rsidRPr="00B06FDC">
          <w:rPr>
            <w:rFonts w:ascii="Calibri Light" w:hAnsi="Calibri Light"/>
            <w:i/>
          </w:rPr>
          <w:t xml:space="preserve"> Pharmacol</w:t>
        </w:r>
      </w:ins>
      <w:ins w:id="399" w:author="Buňková Leona" w:date="2018-05-24T15:30:00Z">
        <w:r w:rsidRPr="00B06FDC">
          <w:rPr>
            <w:rFonts w:ascii="Calibri Light" w:hAnsi="Calibri Light"/>
            <w:i/>
          </w:rPr>
          <w:t>ogy</w:t>
        </w:r>
        <w:r>
          <w:rPr>
            <w:rFonts w:ascii="Calibri Light" w:hAnsi="Calibri Light"/>
          </w:rPr>
          <w:t>,</w:t>
        </w:r>
      </w:ins>
      <w:ins w:id="400" w:author="Buňková Leona" w:date="2018-05-24T15:28:00Z">
        <w:r w:rsidRPr="00DB5A0D">
          <w:rPr>
            <w:rFonts w:ascii="Calibri Light" w:hAnsi="Calibri Light"/>
          </w:rPr>
          <w:t xml:space="preserve"> 593</w:t>
        </w:r>
      </w:ins>
      <w:ins w:id="401" w:author="Buňková Leona" w:date="2018-05-24T15:33:00Z">
        <w:r w:rsidR="00B06FDC">
          <w:rPr>
            <w:rFonts w:ascii="Calibri Light" w:hAnsi="Calibri Light"/>
          </w:rPr>
          <w:t>,</w:t>
        </w:r>
      </w:ins>
      <w:ins w:id="402" w:author="Buňková Leona" w:date="2018-05-24T15:28:00Z">
        <w:r w:rsidRPr="00DB5A0D">
          <w:rPr>
            <w:rFonts w:ascii="Calibri Light" w:hAnsi="Calibri Light"/>
          </w:rPr>
          <w:t>16-23</w:t>
        </w:r>
      </w:ins>
      <w:ins w:id="403" w:author="Buňková Leona" w:date="2018-05-24T15:29:00Z">
        <w:r>
          <w:rPr>
            <w:rFonts w:ascii="Calibri Light" w:hAnsi="Calibri Light"/>
          </w:rPr>
          <w:t>. 2008.</w:t>
        </w:r>
      </w:ins>
    </w:p>
    <w:p w14:paraId="2102CBB5" w14:textId="35649962" w:rsidR="00B06FDC" w:rsidRDefault="00B06FDC" w:rsidP="003C2007">
      <w:pPr>
        <w:tabs>
          <w:tab w:val="left" w:pos="2835"/>
        </w:tabs>
        <w:spacing w:before="120" w:after="120"/>
        <w:jc w:val="both"/>
        <w:rPr>
          <w:ins w:id="404" w:author="Buňková Leona" w:date="2018-05-24T15:35:00Z"/>
          <w:rFonts w:ascii="Calibri Light" w:hAnsi="Calibri Light"/>
        </w:rPr>
      </w:pPr>
      <w:ins w:id="405" w:author="Buňková Leona" w:date="2018-05-24T15:30:00Z">
        <w:r>
          <w:rPr>
            <w:rFonts w:ascii="Calibri Light" w:hAnsi="Calibri Light"/>
          </w:rPr>
          <w:t>DVO</w:t>
        </w:r>
      </w:ins>
      <w:ins w:id="406" w:author="Buňková Leona" w:date="2018-05-24T15:31:00Z">
        <w:r>
          <w:rPr>
            <w:rFonts w:ascii="Calibri Light" w:hAnsi="Calibri Light"/>
          </w:rPr>
          <w:t>ŘÁ</w:t>
        </w:r>
      </w:ins>
      <w:ins w:id="407" w:author="Buňková Leona" w:date="2018-05-24T15:30:00Z">
        <w:r w:rsidRPr="00B06FDC">
          <w:rPr>
            <w:rFonts w:ascii="Calibri Light" w:hAnsi="Calibri Light"/>
          </w:rPr>
          <w:t>K</w:t>
        </w:r>
      </w:ins>
      <w:ins w:id="408" w:author="Buňková Leona" w:date="2018-05-24T15:31:00Z">
        <w:r>
          <w:rPr>
            <w:rFonts w:ascii="Calibri Light" w:hAnsi="Calibri Light"/>
          </w:rPr>
          <w:t>,</w:t>
        </w:r>
      </w:ins>
      <w:ins w:id="409" w:author="Buňková Leona" w:date="2018-05-24T15:30:00Z">
        <w:r w:rsidRPr="00B06FDC">
          <w:rPr>
            <w:rFonts w:ascii="Calibri Light" w:hAnsi="Calibri Light"/>
          </w:rPr>
          <w:t xml:space="preserve"> Z</w:t>
        </w:r>
      </w:ins>
      <w:ins w:id="410" w:author="Buňková Leona" w:date="2018-05-24T15:31:00Z">
        <w:r>
          <w:rPr>
            <w:rFonts w:ascii="Calibri Light" w:hAnsi="Calibri Light"/>
          </w:rPr>
          <w:t>.</w:t>
        </w:r>
      </w:ins>
      <w:ins w:id="411" w:author="Buňková Leona" w:date="2018-05-24T15:30:00Z">
        <w:r w:rsidRPr="00B06FDC">
          <w:rPr>
            <w:rFonts w:ascii="Calibri Light" w:hAnsi="Calibri Light"/>
          </w:rPr>
          <w:t>, VRZA</w:t>
        </w:r>
      </w:ins>
      <w:ins w:id="412" w:author="Buňková Leona" w:date="2018-05-24T15:31:00Z">
        <w:r>
          <w:rPr>
            <w:rFonts w:ascii="Calibri Light" w:hAnsi="Calibri Light"/>
          </w:rPr>
          <w:t>L, R.,</w:t>
        </w:r>
      </w:ins>
      <w:ins w:id="413" w:author="Buňková Leona" w:date="2018-05-24T15:30:00Z">
        <w:r w:rsidRPr="00B06FDC">
          <w:rPr>
            <w:rFonts w:ascii="Calibri Light" w:hAnsi="Calibri Light"/>
          </w:rPr>
          <w:t xml:space="preserve"> HENKLOV</w:t>
        </w:r>
      </w:ins>
      <w:ins w:id="414" w:author="Buňková Leona" w:date="2018-05-24T15:31:00Z">
        <w:r>
          <w:rPr>
            <w:rFonts w:ascii="Calibri Light" w:hAnsi="Calibri Light"/>
          </w:rPr>
          <w:t>Á,</w:t>
        </w:r>
      </w:ins>
      <w:ins w:id="415" w:author="Buňková Leona" w:date="2018-05-24T15:30:00Z">
        <w:r w:rsidRPr="00B06FDC">
          <w:rPr>
            <w:rFonts w:ascii="Calibri Light" w:hAnsi="Calibri Light"/>
          </w:rPr>
          <w:t xml:space="preserve"> P</w:t>
        </w:r>
      </w:ins>
      <w:ins w:id="416" w:author="Buňková Leona" w:date="2018-05-24T15:31:00Z">
        <w:r>
          <w:rPr>
            <w:rFonts w:ascii="Calibri Light" w:hAnsi="Calibri Light"/>
          </w:rPr>
          <w:t>.</w:t>
        </w:r>
      </w:ins>
      <w:ins w:id="417" w:author="Buňková Leona" w:date="2018-05-24T15:30:00Z">
        <w:r w:rsidRPr="00B06FDC">
          <w:rPr>
            <w:rFonts w:ascii="Calibri Light" w:hAnsi="Calibri Light"/>
          </w:rPr>
          <w:t>, JAN</w:t>
        </w:r>
      </w:ins>
      <w:ins w:id="418" w:author="Buňková Leona" w:date="2018-05-24T15:31:00Z">
        <w:r>
          <w:rPr>
            <w:rFonts w:ascii="Calibri Light" w:hAnsi="Calibri Light"/>
          </w:rPr>
          <w:t>Č</w:t>
        </w:r>
      </w:ins>
      <w:ins w:id="419" w:author="Buňková Leona" w:date="2018-05-24T15:30:00Z">
        <w:r w:rsidRPr="00B06FDC">
          <w:rPr>
            <w:rFonts w:ascii="Calibri Light" w:hAnsi="Calibri Light"/>
          </w:rPr>
          <w:t>OV</w:t>
        </w:r>
      </w:ins>
      <w:ins w:id="420" w:author="Buňková Leona" w:date="2018-05-24T15:31:00Z">
        <w:r>
          <w:rPr>
            <w:rFonts w:ascii="Calibri Light" w:hAnsi="Calibri Light"/>
          </w:rPr>
          <w:t>Á,</w:t>
        </w:r>
      </w:ins>
      <w:ins w:id="421" w:author="Buňková Leona" w:date="2018-05-24T15:30:00Z">
        <w:r w:rsidRPr="00B06FDC">
          <w:rPr>
            <w:rFonts w:ascii="Calibri Light" w:hAnsi="Calibri Light"/>
          </w:rPr>
          <w:t xml:space="preserve"> P</w:t>
        </w:r>
      </w:ins>
      <w:ins w:id="422" w:author="Buňková Leona" w:date="2018-05-24T15:31:00Z">
        <w:r>
          <w:rPr>
            <w:rFonts w:ascii="Calibri Light" w:hAnsi="Calibri Light"/>
          </w:rPr>
          <w:t>.</w:t>
        </w:r>
      </w:ins>
      <w:ins w:id="423" w:author="Buňková Leona" w:date="2018-05-24T15:30:00Z">
        <w:r w:rsidRPr="00B06FDC">
          <w:rPr>
            <w:rFonts w:ascii="Calibri Light" w:hAnsi="Calibri Light"/>
          </w:rPr>
          <w:t>, ANZENBACHEROV</w:t>
        </w:r>
      </w:ins>
      <w:ins w:id="424" w:author="Buňková Leona" w:date="2018-05-24T15:31:00Z">
        <w:r>
          <w:rPr>
            <w:rFonts w:ascii="Calibri Light" w:hAnsi="Calibri Light"/>
          </w:rPr>
          <w:t>Á,</w:t>
        </w:r>
      </w:ins>
      <w:ins w:id="425" w:author="Buňková Leona" w:date="2018-05-24T15:30:00Z">
        <w:r w:rsidRPr="00B06FDC">
          <w:rPr>
            <w:rFonts w:ascii="Calibri Light" w:hAnsi="Calibri Light"/>
          </w:rPr>
          <w:t xml:space="preserve"> E</w:t>
        </w:r>
      </w:ins>
      <w:ins w:id="426" w:author="Buňková Leona" w:date="2018-05-24T15:31:00Z">
        <w:r>
          <w:rPr>
            <w:rFonts w:ascii="Calibri Light" w:hAnsi="Calibri Light"/>
          </w:rPr>
          <w:t>.</w:t>
        </w:r>
      </w:ins>
      <w:ins w:id="427" w:author="Buňková Leona" w:date="2018-05-24T15:30:00Z">
        <w:r w:rsidRPr="00B06FDC">
          <w:rPr>
            <w:rFonts w:ascii="Calibri Light" w:hAnsi="Calibri Light"/>
          </w:rPr>
          <w:t>, MAUREL</w:t>
        </w:r>
      </w:ins>
      <w:ins w:id="428" w:author="Buňková Leona" w:date="2018-05-24T15:31:00Z">
        <w:r>
          <w:rPr>
            <w:rFonts w:ascii="Calibri Light" w:hAnsi="Calibri Light"/>
          </w:rPr>
          <w:t>,</w:t>
        </w:r>
      </w:ins>
      <w:ins w:id="429" w:author="Buňková Leona" w:date="2018-05-24T15:30:00Z">
        <w:r w:rsidRPr="00B06FDC">
          <w:rPr>
            <w:rFonts w:ascii="Calibri Light" w:hAnsi="Calibri Light"/>
          </w:rPr>
          <w:t xml:space="preserve"> P</w:t>
        </w:r>
      </w:ins>
      <w:ins w:id="430" w:author="Buňková Leona" w:date="2018-05-24T15:31:00Z">
        <w:r>
          <w:rPr>
            <w:rFonts w:ascii="Calibri Light" w:hAnsi="Calibri Light"/>
          </w:rPr>
          <w:t>.</w:t>
        </w:r>
      </w:ins>
      <w:ins w:id="431" w:author="Buňková Leona" w:date="2018-05-24T15:30:00Z">
        <w:r w:rsidRPr="00B06FDC">
          <w:rPr>
            <w:rFonts w:ascii="Calibri Light" w:hAnsi="Calibri Light"/>
          </w:rPr>
          <w:t xml:space="preserve">, </w:t>
        </w:r>
      </w:ins>
      <w:ins w:id="432" w:author="Buňková Leona" w:date="2018-05-24T15:32:00Z">
        <w:r>
          <w:rPr>
            <w:rFonts w:ascii="Calibri Light" w:hAnsi="Calibri Light"/>
          </w:rPr>
          <w:t>Š</w:t>
        </w:r>
      </w:ins>
      <w:ins w:id="433" w:author="Buňková Leona" w:date="2018-05-24T15:30:00Z">
        <w:r w:rsidRPr="00B06FDC">
          <w:rPr>
            <w:rFonts w:ascii="Calibri Light" w:hAnsi="Calibri Light"/>
          </w:rPr>
          <w:t>VECOV</w:t>
        </w:r>
      </w:ins>
      <w:ins w:id="434" w:author="Buňková Leona" w:date="2018-05-24T15:32:00Z">
        <w:r>
          <w:rPr>
            <w:rFonts w:ascii="Calibri Light" w:hAnsi="Calibri Light"/>
          </w:rPr>
          <w:t>Á,</w:t>
        </w:r>
      </w:ins>
      <w:ins w:id="435" w:author="Buňková Leona" w:date="2018-05-24T15:30:00Z">
        <w:r w:rsidRPr="00B06FDC">
          <w:rPr>
            <w:rFonts w:ascii="Calibri Light" w:hAnsi="Calibri Light"/>
          </w:rPr>
          <w:t xml:space="preserve"> L</w:t>
        </w:r>
      </w:ins>
      <w:ins w:id="436" w:author="Buňková Leona" w:date="2018-05-24T15:32:00Z">
        <w:r>
          <w:rPr>
            <w:rFonts w:ascii="Calibri Light" w:hAnsi="Calibri Light"/>
          </w:rPr>
          <w:t>.</w:t>
        </w:r>
      </w:ins>
      <w:ins w:id="437" w:author="Buňková Leona" w:date="2018-05-24T15:30:00Z">
        <w:r w:rsidRPr="00B06FDC">
          <w:rPr>
            <w:rFonts w:ascii="Calibri Light" w:hAnsi="Calibri Light"/>
          </w:rPr>
          <w:t>, P</w:t>
        </w:r>
      </w:ins>
      <w:ins w:id="438" w:author="Buňková Leona" w:date="2018-05-24T15:32:00Z">
        <w:r>
          <w:rPr>
            <w:rFonts w:ascii="Calibri Light" w:hAnsi="Calibri Light"/>
          </w:rPr>
          <w:t>Á</w:t>
        </w:r>
      </w:ins>
      <w:ins w:id="439" w:author="Buňková Leona" w:date="2018-05-24T15:30:00Z">
        <w:r w:rsidRPr="00B06FDC">
          <w:rPr>
            <w:rFonts w:ascii="Calibri Light" w:hAnsi="Calibri Light"/>
          </w:rPr>
          <w:t>VEK</w:t>
        </w:r>
      </w:ins>
      <w:ins w:id="440" w:author="Buňková Leona" w:date="2018-05-24T15:32:00Z">
        <w:r>
          <w:rPr>
            <w:rFonts w:ascii="Calibri Light" w:hAnsi="Calibri Light"/>
          </w:rPr>
          <w:t>,</w:t>
        </w:r>
      </w:ins>
      <w:ins w:id="441" w:author="Buňková Leona" w:date="2018-05-24T15:30:00Z">
        <w:r w:rsidRPr="00B06FDC">
          <w:rPr>
            <w:rFonts w:ascii="Calibri Light" w:hAnsi="Calibri Light"/>
          </w:rPr>
          <w:t xml:space="preserve"> P</w:t>
        </w:r>
      </w:ins>
      <w:ins w:id="442" w:author="Buňková Leona" w:date="2018-05-24T15:32:00Z">
        <w:r>
          <w:rPr>
            <w:rFonts w:ascii="Calibri Light" w:hAnsi="Calibri Light"/>
          </w:rPr>
          <w:t>.</w:t>
        </w:r>
      </w:ins>
      <w:ins w:id="443" w:author="Buňková Leona" w:date="2018-05-24T15:30:00Z">
        <w:r w:rsidRPr="00B06FDC">
          <w:rPr>
            <w:rFonts w:ascii="Calibri Light" w:hAnsi="Calibri Light"/>
          </w:rPr>
          <w:t>, EHRMANN</w:t>
        </w:r>
      </w:ins>
      <w:ins w:id="444" w:author="Buňková Leona" w:date="2018-05-24T15:32:00Z">
        <w:r>
          <w:rPr>
            <w:rFonts w:ascii="Calibri Light" w:hAnsi="Calibri Light"/>
          </w:rPr>
          <w:t>,</w:t>
        </w:r>
      </w:ins>
      <w:ins w:id="445" w:author="Buňková Leona" w:date="2018-05-24T15:30:00Z">
        <w:r w:rsidRPr="00B06FDC">
          <w:rPr>
            <w:rFonts w:ascii="Calibri Light" w:hAnsi="Calibri Light"/>
          </w:rPr>
          <w:t xml:space="preserve"> J</w:t>
        </w:r>
      </w:ins>
      <w:ins w:id="446" w:author="Buňková Leona" w:date="2018-05-24T15:32:00Z">
        <w:r>
          <w:rPr>
            <w:rFonts w:ascii="Calibri Light" w:hAnsi="Calibri Light"/>
          </w:rPr>
          <w:t>.</w:t>
        </w:r>
      </w:ins>
      <w:ins w:id="447" w:author="Buňková Leona" w:date="2018-05-24T15:30:00Z">
        <w:r w:rsidRPr="00B06FDC">
          <w:rPr>
            <w:rFonts w:ascii="Calibri Light" w:hAnsi="Calibri Light"/>
          </w:rPr>
          <w:t>, HAVL</w:t>
        </w:r>
      </w:ins>
      <w:ins w:id="448" w:author="Buňková Leona" w:date="2018-05-24T15:32:00Z">
        <w:r>
          <w:rPr>
            <w:rFonts w:ascii="Calibri Light" w:hAnsi="Calibri Light"/>
          </w:rPr>
          <w:t>Í</w:t>
        </w:r>
      </w:ins>
      <w:ins w:id="449" w:author="Buňková Leona" w:date="2018-05-24T15:30:00Z">
        <w:r w:rsidRPr="00B06FDC">
          <w:rPr>
            <w:rFonts w:ascii="Calibri Light" w:hAnsi="Calibri Light"/>
          </w:rPr>
          <w:t>K</w:t>
        </w:r>
      </w:ins>
      <w:ins w:id="450" w:author="Buňková Leona" w:date="2018-05-24T15:32:00Z">
        <w:r>
          <w:rPr>
            <w:rFonts w:ascii="Calibri Light" w:hAnsi="Calibri Light"/>
          </w:rPr>
          <w:t>,</w:t>
        </w:r>
      </w:ins>
      <w:ins w:id="451" w:author="Buňková Leona" w:date="2018-05-24T15:30:00Z">
        <w:r w:rsidRPr="00B06FDC">
          <w:rPr>
            <w:rFonts w:ascii="Calibri Light" w:hAnsi="Calibri Light"/>
          </w:rPr>
          <w:t xml:space="preserve"> R</w:t>
        </w:r>
      </w:ins>
      <w:ins w:id="452" w:author="Buňková Leona" w:date="2018-05-24T15:32:00Z">
        <w:r>
          <w:rPr>
            <w:rFonts w:ascii="Calibri Light" w:hAnsi="Calibri Light"/>
          </w:rPr>
          <w:t>.</w:t>
        </w:r>
      </w:ins>
      <w:ins w:id="453" w:author="Buňková Leona" w:date="2018-05-24T15:30:00Z">
        <w:r w:rsidRPr="00B06FDC">
          <w:rPr>
            <w:rFonts w:ascii="Calibri Light" w:hAnsi="Calibri Light"/>
          </w:rPr>
          <w:t>, BEDN</w:t>
        </w:r>
      </w:ins>
      <w:ins w:id="454" w:author="Buňková Leona" w:date="2018-05-24T15:32:00Z">
        <w:r>
          <w:rPr>
            <w:rFonts w:ascii="Calibri Light" w:hAnsi="Calibri Light"/>
          </w:rPr>
          <w:t>ÁŘ,</w:t>
        </w:r>
      </w:ins>
      <w:ins w:id="455" w:author="Buňková Leona" w:date="2018-05-24T15:30:00Z">
        <w:r w:rsidRPr="00B06FDC">
          <w:rPr>
            <w:rFonts w:ascii="Calibri Light" w:hAnsi="Calibri Light"/>
          </w:rPr>
          <w:t xml:space="preserve"> P</w:t>
        </w:r>
      </w:ins>
      <w:ins w:id="456" w:author="Buňková Leona" w:date="2018-05-24T15:32:00Z">
        <w:r>
          <w:rPr>
            <w:rFonts w:ascii="Calibri Light" w:hAnsi="Calibri Light"/>
          </w:rPr>
          <w:t>.</w:t>
        </w:r>
      </w:ins>
      <w:ins w:id="457" w:author="Buňková Leona" w:date="2018-05-24T15:30:00Z">
        <w:r w:rsidRPr="00B06FDC">
          <w:rPr>
            <w:rFonts w:ascii="Calibri Light" w:hAnsi="Calibri Light"/>
          </w:rPr>
          <w:t>, LEMR</w:t>
        </w:r>
      </w:ins>
      <w:ins w:id="458" w:author="Buňková Leona" w:date="2018-05-24T15:32:00Z">
        <w:r>
          <w:rPr>
            <w:rFonts w:ascii="Calibri Light" w:hAnsi="Calibri Light"/>
          </w:rPr>
          <w:t>,</w:t>
        </w:r>
      </w:ins>
      <w:ins w:id="459" w:author="Buňková Leona" w:date="2018-05-24T15:30:00Z">
        <w:r w:rsidRPr="00B06FDC">
          <w:rPr>
            <w:rFonts w:ascii="Calibri Light" w:hAnsi="Calibri Light"/>
          </w:rPr>
          <w:t xml:space="preserve"> K</w:t>
        </w:r>
      </w:ins>
      <w:ins w:id="460" w:author="Buňková Leona" w:date="2018-05-24T15:32:00Z">
        <w:r>
          <w:rPr>
            <w:rFonts w:ascii="Calibri Light" w:hAnsi="Calibri Light"/>
          </w:rPr>
          <w:t>.</w:t>
        </w:r>
      </w:ins>
      <w:ins w:id="461" w:author="Buňková Leona" w:date="2018-05-24T15:30:00Z">
        <w:r w:rsidRPr="00B06FDC">
          <w:rPr>
            <w:rFonts w:ascii="Calibri Light" w:hAnsi="Calibri Light"/>
          </w:rPr>
          <w:t>, ULRICHOV</w:t>
        </w:r>
      </w:ins>
      <w:ins w:id="462" w:author="Buňková Leona" w:date="2018-05-24T15:32:00Z">
        <w:r>
          <w:rPr>
            <w:rFonts w:ascii="Calibri Light" w:hAnsi="Calibri Light"/>
          </w:rPr>
          <w:t>Á,</w:t>
        </w:r>
      </w:ins>
      <w:ins w:id="463" w:author="Buňková Leona" w:date="2018-05-24T15:30:00Z">
        <w:r w:rsidRPr="00B06FDC">
          <w:rPr>
            <w:rFonts w:ascii="Calibri Light" w:hAnsi="Calibri Light"/>
          </w:rPr>
          <w:t xml:space="preserve"> J. JNK inhibitor SP600125 is a partial agonist of human aryl hydrocarbon receptor and induces CYP1A1 and CYP1A2 genes in primary human hepatocytes. </w:t>
        </w:r>
        <w:r w:rsidRPr="00B06FDC">
          <w:rPr>
            <w:rFonts w:ascii="Calibri Light" w:hAnsi="Calibri Light"/>
            <w:i/>
          </w:rPr>
          <w:t>Biochem</w:t>
        </w:r>
      </w:ins>
      <w:ins w:id="464" w:author="Buňková Leona" w:date="2018-05-24T15:33:00Z">
        <w:r w:rsidRPr="00B06FDC">
          <w:rPr>
            <w:rFonts w:ascii="Calibri Light" w:hAnsi="Calibri Light"/>
            <w:i/>
          </w:rPr>
          <w:t>ical</w:t>
        </w:r>
      </w:ins>
      <w:ins w:id="465" w:author="Buňková Leona" w:date="2018-05-24T15:30:00Z">
        <w:r w:rsidRPr="00B06FDC">
          <w:rPr>
            <w:rFonts w:ascii="Calibri Light" w:hAnsi="Calibri Light"/>
            <w:i/>
          </w:rPr>
          <w:t xml:space="preserve"> Pharmacol</w:t>
        </w:r>
      </w:ins>
      <w:ins w:id="466" w:author="Buňková Leona" w:date="2018-05-24T15:33:00Z">
        <w:r w:rsidRPr="00B06FDC">
          <w:rPr>
            <w:rFonts w:ascii="Calibri Light" w:hAnsi="Calibri Light"/>
            <w:i/>
          </w:rPr>
          <w:t>ogy</w:t>
        </w:r>
        <w:r>
          <w:rPr>
            <w:rFonts w:ascii="Calibri Light" w:hAnsi="Calibri Light"/>
          </w:rPr>
          <w:t>,</w:t>
        </w:r>
      </w:ins>
      <w:ins w:id="467" w:author="Buňková Leona" w:date="2018-05-24T15:30:00Z">
        <w:r w:rsidRPr="00B06FDC">
          <w:rPr>
            <w:rFonts w:ascii="Calibri Light" w:hAnsi="Calibri Light"/>
          </w:rPr>
          <w:t xml:space="preserve"> 75</w:t>
        </w:r>
      </w:ins>
      <w:ins w:id="468" w:author="Buňková Leona" w:date="2018-05-24T15:33:00Z">
        <w:r>
          <w:rPr>
            <w:rFonts w:ascii="Calibri Light" w:hAnsi="Calibri Light"/>
          </w:rPr>
          <w:t xml:space="preserve">, </w:t>
        </w:r>
      </w:ins>
      <w:ins w:id="469" w:author="Buňková Leona" w:date="2018-05-24T15:30:00Z">
        <w:r w:rsidRPr="00B06FDC">
          <w:rPr>
            <w:rFonts w:ascii="Calibri Light" w:hAnsi="Calibri Light"/>
          </w:rPr>
          <w:t>580-588.</w:t>
        </w:r>
      </w:ins>
      <w:ins w:id="470" w:author="Buňková Leona" w:date="2018-05-24T15:33:00Z">
        <w:r>
          <w:rPr>
            <w:rFonts w:ascii="Calibri Light" w:hAnsi="Calibri Light"/>
          </w:rPr>
          <w:t xml:space="preserve"> 2008.</w:t>
        </w:r>
      </w:ins>
    </w:p>
    <w:p w14:paraId="1AC4144C" w14:textId="0443A7FA" w:rsidR="00FD4EF5" w:rsidRDefault="00FD4EF5" w:rsidP="003C2007">
      <w:pPr>
        <w:tabs>
          <w:tab w:val="left" w:pos="2835"/>
        </w:tabs>
        <w:spacing w:before="120" w:after="120"/>
        <w:jc w:val="both"/>
        <w:rPr>
          <w:ins w:id="471" w:author="Buňková Leona" w:date="2018-05-24T15:10:00Z"/>
          <w:rFonts w:ascii="Calibri Light" w:hAnsi="Calibri Light"/>
        </w:rPr>
      </w:pPr>
      <w:ins w:id="472" w:author="Buňková Leona" w:date="2018-05-24T15:36:00Z">
        <w:r w:rsidRPr="00FD4EF5">
          <w:rPr>
            <w:rFonts w:ascii="Calibri Light" w:hAnsi="Calibri Light"/>
          </w:rPr>
          <w:t>Vzdělání a výše uvedené odborné zkušenosti kvalifikují tuto akademickou pracovnici jako garanta a přednášejícího předmětu Biomedicínské aplikace a farmakologické biotechnologie, stejně tak i Toxikologie.</w:t>
        </w:r>
      </w:ins>
    </w:p>
    <w:p w14:paraId="37BD0C31" w14:textId="75F84B8D" w:rsidR="00B80870" w:rsidRDefault="00B06FDC" w:rsidP="003C2007">
      <w:pPr>
        <w:tabs>
          <w:tab w:val="left" w:pos="2835"/>
        </w:tabs>
        <w:spacing w:before="120" w:after="120"/>
        <w:jc w:val="both"/>
        <w:rPr>
          <w:ins w:id="473" w:author="Frantisek Bunka" w:date="2018-05-26T11:41:00Z"/>
          <w:rFonts w:ascii="Calibri Light" w:hAnsi="Calibri Light"/>
        </w:rPr>
      </w:pPr>
      <w:ins w:id="474" w:author="Buňková Leona" w:date="2018-05-24T15:34:00Z">
        <w:r>
          <w:rPr>
            <w:rFonts w:ascii="Calibri Light" w:hAnsi="Calibri Light"/>
          </w:rPr>
          <w:t>Ing. Eva Lorencová, Ph.D.</w:t>
        </w:r>
      </w:ins>
      <w:ins w:id="475" w:author="Frantisek Bunka" w:date="2018-05-26T11:37:00Z">
        <w:r w:rsidR="00CD2F45">
          <w:rPr>
            <w:rFonts w:ascii="Calibri Light" w:hAnsi="Calibri Light"/>
          </w:rPr>
          <w:t xml:space="preserve"> se odborně specializuje na výrobu alkoholických a nealkoholických nápojů a na mikrobiologickou jakost těchto produktů. Ve své činnosti pokrývá problematiku biologické bezpečnosti produktů </w:t>
        </w:r>
      </w:ins>
      <w:ins w:id="476" w:author="Frantisek Bunka" w:date="2018-05-26T11:39:00Z">
        <w:r w:rsidR="00CD2F45">
          <w:rPr>
            <w:rFonts w:ascii="Calibri Light" w:hAnsi="Calibri Light"/>
          </w:rPr>
          <w:t xml:space="preserve">potravinářských </w:t>
        </w:r>
      </w:ins>
      <w:ins w:id="477" w:author="Frantisek Bunka" w:date="2018-05-26T11:37:00Z">
        <w:r w:rsidR="00CD2F45">
          <w:rPr>
            <w:rFonts w:ascii="Calibri Light" w:hAnsi="Calibri Light"/>
          </w:rPr>
          <w:t>biotechnologií</w:t>
        </w:r>
      </w:ins>
      <w:ins w:id="478" w:author="Buňková Leona" w:date="2018-05-24T15:34:00Z">
        <w:r>
          <w:rPr>
            <w:rFonts w:ascii="Calibri Light" w:hAnsi="Calibri Light"/>
          </w:rPr>
          <w:t xml:space="preserve"> </w:t>
        </w:r>
      </w:ins>
      <w:ins w:id="479" w:author="Frantisek Bunka" w:date="2018-05-26T11:39:00Z">
        <w:r w:rsidR="00CD2F45">
          <w:rPr>
            <w:rFonts w:ascii="Calibri Light" w:hAnsi="Calibri Light"/>
          </w:rPr>
          <w:t>a studuje kinetiku růstu</w:t>
        </w:r>
      </w:ins>
      <w:ins w:id="480" w:author="Frantisek Bunka" w:date="2018-05-26T11:40:00Z">
        <w:r w:rsidR="00CD2F45">
          <w:rPr>
            <w:rFonts w:ascii="Calibri Light" w:hAnsi="Calibri Light"/>
          </w:rPr>
          <w:t xml:space="preserve"> mikroorganizmů</w:t>
        </w:r>
      </w:ins>
      <w:ins w:id="481" w:author="Frantisek Bunka" w:date="2018-05-26T11:39:00Z">
        <w:r w:rsidR="00CD2F45">
          <w:rPr>
            <w:rFonts w:ascii="Calibri Light" w:hAnsi="Calibri Light"/>
          </w:rPr>
          <w:t xml:space="preserve"> a produkce vybraných mikrobiálních metabolitů v prostředí reálných potravinářských systémů. </w:t>
        </w:r>
      </w:ins>
      <w:ins w:id="482" w:author="Frantisek Bunka" w:date="2018-05-26T11:42:00Z">
        <w:r w:rsidR="00CD2F45">
          <w:rPr>
            <w:rFonts w:ascii="Calibri Light" w:hAnsi="Calibri Light"/>
          </w:rPr>
          <w:t>Základním prostředím, kde studuje výše uved</w:t>
        </w:r>
      </w:ins>
      <w:ins w:id="483" w:author="Buňková Leona" w:date="2018-05-28T08:09:00Z">
        <w:r w:rsidR="00876555">
          <w:rPr>
            <w:rFonts w:ascii="Calibri Light" w:hAnsi="Calibri Light"/>
          </w:rPr>
          <w:t>en</w:t>
        </w:r>
      </w:ins>
      <w:ins w:id="484" w:author="Frantisek Bunka" w:date="2018-05-26T11:42:00Z">
        <w:r w:rsidR="00CD2F45">
          <w:rPr>
            <w:rFonts w:ascii="Calibri Light" w:hAnsi="Calibri Light"/>
          </w:rPr>
          <w:t xml:space="preserve">ou problematiku, je prostředí piva a nápojů na bázi piva. </w:t>
        </w:r>
      </w:ins>
      <w:ins w:id="485" w:author="Frantisek Bunka" w:date="2018-05-26T11:41:00Z">
        <w:r w:rsidR="00CD2F45">
          <w:rPr>
            <w:rFonts w:ascii="Calibri Light" w:hAnsi="Calibri Light"/>
          </w:rPr>
          <w:t>Z této činnosti lze vyzdvihnout například následující publikační aktivity:</w:t>
        </w:r>
      </w:ins>
    </w:p>
    <w:p w14:paraId="1D27557E" w14:textId="0EFF2D87" w:rsidR="00CD2F45" w:rsidRDefault="00CD2F45" w:rsidP="003C2007">
      <w:pPr>
        <w:tabs>
          <w:tab w:val="left" w:pos="2835"/>
        </w:tabs>
        <w:spacing w:before="120" w:after="120"/>
        <w:jc w:val="both"/>
        <w:rPr>
          <w:ins w:id="486" w:author="Frantisek Bunka" w:date="2018-05-26T11:41:00Z"/>
          <w:sz w:val="21"/>
          <w:szCs w:val="21"/>
          <w:lang w:val="en-GB"/>
        </w:rPr>
      </w:pPr>
      <w:ins w:id="487" w:author="Frantisek Bunka" w:date="2018-05-26T11:41:00Z">
        <w:r w:rsidRPr="00876555">
          <w:rPr>
            <w:sz w:val="21"/>
            <w:szCs w:val="21"/>
            <w:lang w:val="en-GB"/>
          </w:rPr>
          <w:t>LORENCOVÁ, E.,</w:t>
        </w:r>
        <w:r w:rsidRPr="00D37155">
          <w:rPr>
            <w:sz w:val="21"/>
            <w:szCs w:val="21"/>
            <w:lang w:val="en-GB"/>
          </w:rPr>
          <w:t xml:space="preserve"> BUŇKOVÁ, L., PLEVA, P., DRÁB, V., KUBÁŇ, V., BUŇKA, F.: Selected factors influencing the ability of bifidobacterium to form biogenic amines. </w:t>
        </w:r>
        <w:r w:rsidRPr="00D37155">
          <w:rPr>
            <w:i/>
            <w:sz w:val="21"/>
            <w:szCs w:val="21"/>
            <w:lang w:val="en-GB"/>
          </w:rPr>
          <w:t xml:space="preserve">International Journal of Food Science and Technology </w:t>
        </w:r>
        <w:r w:rsidRPr="00D37155">
          <w:rPr>
            <w:sz w:val="21"/>
            <w:szCs w:val="21"/>
            <w:lang w:val="en-GB"/>
          </w:rPr>
          <w:t xml:space="preserve">49, 1302-1307, </w:t>
        </w:r>
        <w:r w:rsidRPr="00D37155">
          <w:rPr>
            <w:b/>
            <w:sz w:val="21"/>
            <w:szCs w:val="21"/>
            <w:lang w:val="en-GB"/>
          </w:rPr>
          <w:t>2014</w:t>
        </w:r>
        <w:r w:rsidRPr="00D37155">
          <w:rPr>
            <w:sz w:val="21"/>
            <w:szCs w:val="21"/>
            <w:lang w:val="en-GB"/>
          </w:rPr>
          <w:t>.</w:t>
        </w:r>
      </w:ins>
    </w:p>
    <w:p w14:paraId="1FE758AF" w14:textId="6E8254C7" w:rsidR="00CD2F45" w:rsidRDefault="00CD2F45" w:rsidP="003C2007">
      <w:pPr>
        <w:tabs>
          <w:tab w:val="left" w:pos="2835"/>
        </w:tabs>
        <w:spacing w:before="120" w:after="120"/>
        <w:jc w:val="both"/>
        <w:rPr>
          <w:ins w:id="488" w:author="Frantisek Bunka" w:date="2018-05-26T11:41:00Z"/>
          <w:rFonts w:ascii="Calibri Light" w:hAnsi="Calibri Light"/>
        </w:rPr>
      </w:pPr>
      <w:ins w:id="489" w:author="Frantisek Bunka" w:date="2018-05-26T11:42:00Z">
        <w:r w:rsidRPr="00876555">
          <w:rPr>
            <w:sz w:val="21"/>
            <w:szCs w:val="21"/>
          </w:rPr>
          <w:t xml:space="preserve">LORENCOVÁ, E., </w:t>
        </w:r>
        <w:r w:rsidRPr="00D37155">
          <w:rPr>
            <w:sz w:val="21"/>
            <w:szCs w:val="21"/>
          </w:rPr>
          <w:t xml:space="preserve">BUŇKOVÁ, L., MATOULKOVÁ, D., DRÁB, V., PLEVA, P., KUBÁŇ, V., BUŇKA, F.: </w:t>
        </w:r>
        <w:r w:rsidRPr="00D37155">
          <w:rPr>
            <w:sz w:val="21"/>
            <w:szCs w:val="21"/>
            <w:lang w:val="en-GB"/>
          </w:rPr>
          <w:t xml:space="preserve">Production of biogenic amines by lactic acid bacteria and bifidobacteria isolated from dairy products and beer. </w:t>
        </w:r>
        <w:r w:rsidRPr="00D37155">
          <w:rPr>
            <w:i/>
            <w:sz w:val="21"/>
            <w:szCs w:val="21"/>
            <w:lang w:val="en-GB"/>
          </w:rPr>
          <w:t>International</w:t>
        </w:r>
        <w:r w:rsidRPr="00D37155">
          <w:rPr>
            <w:sz w:val="21"/>
            <w:szCs w:val="21"/>
            <w:lang w:val="en-GB"/>
          </w:rPr>
          <w:t xml:space="preserve"> </w:t>
        </w:r>
        <w:r w:rsidRPr="00D37155">
          <w:rPr>
            <w:i/>
            <w:sz w:val="21"/>
            <w:szCs w:val="21"/>
            <w:lang w:val="en-GB"/>
          </w:rPr>
          <w:t xml:space="preserve">Journal of Food Science and Technology </w:t>
        </w:r>
        <w:r w:rsidRPr="00D37155">
          <w:rPr>
            <w:sz w:val="21"/>
            <w:szCs w:val="21"/>
            <w:lang w:val="en-GB"/>
          </w:rPr>
          <w:t xml:space="preserve">47, 2086-2091, </w:t>
        </w:r>
        <w:r w:rsidRPr="00D37155">
          <w:rPr>
            <w:b/>
            <w:sz w:val="21"/>
            <w:szCs w:val="21"/>
          </w:rPr>
          <w:t>2012</w:t>
        </w:r>
        <w:r w:rsidRPr="00D37155">
          <w:rPr>
            <w:sz w:val="21"/>
            <w:szCs w:val="21"/>
          </w:rPr>
          <w:t>.</w:t>
        </w:r>
      </w:ins>
    </w:p>
    <w:p w14:paraId="0024D1D9" w14:textId="10BC37E9" w:rsidR="00CD2F45" w:rsidRPr="00F44412" w:rsidRDefault="00CD2F45" w:rsidP="003C2007">
      <w:pPr>
        <w:tabs>
          <w:tab w:val="left" w:pos="2835"/>
        </w:tabs>
        <w:spacing w:before="120" w:after="120"/>
        <w:jc w:val="both"/>
        <w:rPr>
          <w:ins w:id="490" w:author="Buňková Leona" w:date="2018-05-24T14:44:00Z"/>
          <w:rFonts w:ascii="Calibri Light" w:hAnsi="Calibri Light"/>
        </w:rPr>
      </w:pPr>
      <w:ins w:id="491" w:author="Frantisek Bunka" w:date="2018-05-26T11:42:00Z">
        <w:r w:rsidRPr="00FD4EF5">
          <w:rPr>
            <w:rFonts w:ascii="Calibri Light" w:hAnsi="Calibri Light"/>
          </w:rPr>
          <w:t xml:space="preserve">Vzdělání a výše uvedené odborné </w:t>
        </w:r>
        <w:r>
          <w:rPr>
            <w:rFonts w:ascii="Calibri Light" w:hAnsi="Calibri Light"/>
          </w:rPr>
          <w:t>zaměření</w:t>
        </w:r>
        <w:r w:rsidRPr="00FD4EF5">
          <w:rPr>
            <w:rFonts w:ascii="Calibri Light" w:hAnsi="Calibri Light"/>
          </w:rPr>
          <w:t xml:space="preserve"> kvalifikují tuto akademickou pracovnici jako garanta a přednášejícího předmětu </w:t>
        </w:r>
        <w:r>
          <w:rPr>
            <w:rFonts w:ascii="Calibri Light" w:hAnsi="Calibri Light"/>
          </w:rPr>
          <w:t>Výroba alkoholických a nealkoholických nápojů</w:t>
        </w:r>
        <w:r w:rsidRPr="00FD4EF5">
          <w:rPr>
            <w:rFonts w:ascii="Calibri Light" w:hAnsi="Calibri Light"/>
          </w:rPr>
          <w:t>.</w:t>
        </w:r>
      </w:ins>
    </w:p>
    <w:p w14:paraId="1C6150FC" w14:textId="7978E608" w:rsidR="004B4A6E" w:rsidRPr="007D7B53" w:rsidRDefault="004B4A6E"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264E7DEF" w14:textId="6AFBD74A" w:rsidR="007D7B53" w:rsidRDefault="007D7B53" w:rsidP="007D7B53">
      <w:pPr>
        <w:tabs>
          <w:tab w:val="left" w:pos="2835"/>
        </w:tabs>
        <w:spacing w:before="120" w:after="120"/>
        <w:jc w:val="both"/>
        <w:rPr>
          <w:rFonts w:ascii="Calibri Light" w:hAnsi="Calibri Light"/>
        </w:rPr>
      </w:pPr>
      <w:r>
        <w:rPr>
          <w:rFonts w:ascii="Calibri Light" w:hAnsi="Calibri Light"/>
        </w:rPr>
        <w:t xml:space="preserve">Základní teoretické </w:t>
      </w:r>
      <w:r w:rsidRPr="007D7B53">
        <w:rPr>
          <w:rFonts w:ascii="Calibri Light" w:hAnsi="Calibri Light"/>
        </w:rPr>
        <w:t xml:space="preserve">předměty profilujícího základu studijního programu mají garanty, kteří se významně podílejí na jejich výuce. Garanti zabezpečují přednášky, v řadě případů vedou semináře a </w:t>
      </w:r>
      <w:r w:rsidRPr="007D7B53">
        <w:rPr>
          <w:rFonts w:ascii="Calibri Light" w:hAnsi="Calibri Light"/>
        </w:rPr>
        <w:lastRenderedPageBreak/>
        <w:t>aktivně pracují se studenty v rámci</w:t>
      </w:r>
      <w:r w:rsidR="00AB5805">
        <w:rPr>
          <w:rFonts w:ascii="Calibri Light" w:hAnsi="Calibri Light"/>
        </w:rPr>
        <w:t xml:space="preserve"> zpracování diplomových prací. </w:t>
      </w:r>
      <w:r w:rsidRPr="007D7B53">
        <w:rPr>
          <w:rFonts w:ascii="Calibri Light" w:hAnsi="Calibri Light"/>
        </w:rPr>
        <w:t>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 Všechny základní teoretické studijní předměty profilujícího základu studijního programu jsou garantovány akademickými pracovníky jmenovanými docentem v oboru, který odpovídá dané oblasti vzdělávání nebo v oboru příbuzném.</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4EF321C4" w:rsidR="00BA614B" w:rsidRPr="00BA614B" w:rsidRDefault="00377BC7" w:rsidP="00BA614B">
      <w:pPr>
        <w:tabs>
          <w:tab w:val="left" w:pos="2835"/>
        </w:tabs>
        <w:spacing w:before="120" w:after="120"/>
        <w:jc w:val="both"/>
        <w:rPr>
          <w:rFonts w:ascii="Calibri Light" w:hAnsi="Calibri Light"/>
        </w:rPr>
      </w:pPr>
      <w:r w:rsidRPr="00377BC7">
        <w:rPr>
          <w:rFonts w:ascii="Calibri Light" w:hAnsi="Calibri Light"/>
        </w:rPr>
        <w:t xml:space="preserve">Odborníci z praxe jsou zváni na vybrané přednášky a semináře a dbá se, aby měli absolvován magisterský studijní program v oblasti </w:t>
      </w:r>
      <w:r w:rsidR="00AB5805" w:rsidRPr="00AB5805">
        <w:rPr>
          <w:rFonts w:ascii="Calibri Light" w:hAnsi="Calibri Light"/>
        </w:rPr>
        <w:t xml:space="preserve">Biotechnologie, Potravinářství, Environmentální vědy </w:t>
      </w:r>
      <w:r w:rsidRPr="00377BC7">
        <w:rPr>
          <w:rFonts w:ascii="Calibri Light" w:hAnsi="Calibri Light"/>
        </w:rPr>
        <w:t>nebo příbuzných oblastí. Jedná se o osoby, které přednášenou problematiku v praxi vykonávají a mají studentům ukázat/předat především praktické zkušenosti. Podíl takovéto výuky je každoročně proměnlivý, nicméně nikdy nepřesahuje 2 % výukového času.</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34710E63" w:rsidR="00BA614B" w:rsidRDefault="00377BC7" w:rsidP="00BA614B">
      <w:pPr>
        <w:tabs>
          <w:tab w:val="left" w:pos="2835"/>
        </w:tabs>
        <w:spacing w:before="120" w:after="120"/>
        <w:jc w:val="both"/>
        <w:rPr>
          <w:rFonts w:ascii="Calibri Light" w:hAnsi="Calibri Light"/>
        </w:rPr>
      </w:pPr>
      <w:r w:rsidRPr="00377BC7">
        <w:rPr>
          <w:rFonts w:ascii="Calibri Light" w:hAnsi="Calibri Light"/>
        </w:rPr>
        <w:t xml:space="preserve">Studijní program </w:t>
      </w:r>
      <w:r w:rsidR="005C142C">
        <w:rPr>
          <w:rFonts w:ascii="Calibri Light" w:hAnsi="Calibri Light"/>
        </w:rPr>
        <w:t>Biotechnologie</w:t>
      </w:r>
      <w:r w:rsidRPr="00377BC7">
        <w:rPr>
          <w:rFonts w:ascii="Calibri Light" w:hAnsi="Calibri Light"/>
        </w:rPr>
        <w:t xml:space="preserve"> je uskutečňován v prezenční a kombinované formě studia. Organizace výuky </w:t>
      </w:r>
      <w:r>
        <w:rPr>
          <w:rFonts w:ascii="Calibri Light" w:hAnsi="Calibri Light"/>
        </w:rPr>
        <w:t xml:space="preserve">v kombinované formě </w:t>
      </w:r>
      <w:r w:rsidRPr="00377BC7">
        <w:rPr>
          <w:rFonts w:ascii="Calibri Light" w:hAnsi="Calibri Light"/>
        </w:rPr>
        <w:t xml:space="preserve">je řešena dvoudenními soustředěními (pátek a sobota) jednou za 14 dnů – tedy celkem 7 soustředění za semestr. V jednotlivých semestrech (kromě posledního </w:t>
      </w:r>
      <w:r>
        <w:rPr>
          <w:rFonts w:ascii="Calibri Light" w:hAnsi="Calibri Light"/>
        </w:rPr>
        <w:t>4</w:t>
      </w:r>
      <w:r w:rsidRPr="00377BC7">
        <w:rPr>
          <w:rFonts w:ascii="Calibri Light" w:hAnsi="Calibri Light"/>
        </w:rPr>
        <w:t>. semestru, který je věnován zpracování diplomové práce) je počet hodin přímé výuky 100 až 120 hodin. K tomu je propracován systém konzultací. Studentům jsou k dispozici studijní opory, včetně výukových videozáznamů</w:t>
      </w:r>
      <w:r w:rsidR="00BA614B" w:rsidRPr="00BA614B">
        <w:rPr>
          <w:rFonts w:ascii="Calibri Light" w:hAnsi="Calibri Light"/>
        </w:rPr>
        <w:t>.</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236F132C" w14:textId="037A58F0" w:rsidR="009E517D" w:rsidRDefault="00377BC7" w:rsidP="00AB43AC">
      <w:pPr>
        <w:tabs>
          <w:tab w:val="left" w:pos="2835"/>
        </w:tabs>
        <w:spacing w:before="120" w:after="120"/>
        <w:jc w:val="both"/>
      </w:pPr>
      <w:r w:rsidRPr="00377BC7">
        <w:rPr>
          <w:rFonts w:ascii="Calibri Light" w:hAnsi="Calibri Light"/>
        </w:rPr>
        <w:t xml:space="preserve">U studijního programu v anglickém jazyce </w:t>
      </w:r>
      <w:r>
        <w:rPr>
          <w:rFonts w:ascii="Calibri Light" w:hAnsi="Calibri Light"/>
        </w:rPr>
        <w:t>bude uskutečňována</w:t>
      </w:r>
      <w:r w:rsidRPr="00377BC7">
        <w:rPr>
          <w:rFonts w:ascii="Calibri Light" w:hAnsi="Calibri Light"/>
        </w:rPr>
        <w:t xml:space="preserve"> výuka pouze v prezenční formě.</w:t>
      </w:r>
      <w:r>
        <w:t xml:space="preserve"> </w:t>
      </w:r>
      <w:r w:rsidR="00042DE1" w:rsidRPr="00042DE1">
        <w:rPr>
          <w:rFonts w:ascii="Calibri Light" w:hAnsi="Calibri Light"/>
        </w:rPr>
        <w:t xml:space="preserve">Vzhledem ke skutečnosti, že v současné době je na Fakultě technologické uskutečňována výuka </w:t>
      </w:r>
      <w:r w:rsidR="00042DE1">
        <w:rPr>
          <w:rFonts w:ascii="Calibri Light" w:hAnsi="Calibri Light"/>
        </w:rPr>
        <w:t>jednoho</w:t>
      </w:r>
      <w:r w:rsidR="00042DE1" w:rsidRPr="00042DE1">
        <w:rPr>
          <w:rFonts w:ascii="Calibri Light" w:hAnsi="Calibri Light"/>
        </w:rPr>
        <w:t xml:space="preserve"> magistersk</w:t>
      </w:r>
      <w:r w:rsidR="00042DE1">
        <w:rPr>
          <w:rFonts w:ascii="Calibri Light" w:hAnsi="Calibri Light"/>
        </w:rPr>
        <w:t>ého studijního</w:t>
      </w:r>
      <w:r w:rsidR="00042DE1" w:rsidRPr="00042DE1">
        <w:rPr>
          <w:rFonts w:ascii="Calibri Light" w:hAnsi="Calibri Light"/>
        </w:rPr>
        <w:t xml:space="preserve"> program</w:t>
      </w:r>
      <w:r w:rsidR="00042DE1">
        <w:rPr>
          <w:rFonts w:ascii="Calibri Light" w:hAnsi="Calibri Light"/>
        </w:rPr>
        <w:t>u</w:t>
      </w:r>
      <w:r w:rsidR="00042DE1" w:rsidRPr="00042DE1">
        <w:rPr>
          <w:rFonts w:ascii="Calibri Light" w:hAnsi="Calibri Light"/>
        </w:rPr>
        <w:t xml:space="preserve"> v anglickém jazyce, jsou k dispozici anglické verze příslušných vnitřních předpisů. Na webových stránkách školy lze rovněž nalézt informace o přijímacím řízení a o průběhu studia v těchto studijních programech. Pro nadcházející akademický rok je to např. Směrnice děkana SD/08/2017 Rules and Requirements for the Publicly Announced Admission Procedure in the Academic Year 2018 /2019 for Accredited Master’s Programmes Carried Out in the English Language</w:t>
      </w:r>
      <w:r w:rsidR="00042DE1">
        <w:rPr>
          <w:rStyle w:val="Znakapoznpodarou"/>
          <w:rFonts w:ascii="Calibri Light" w:hAnsi="Calibri Light"/>
        </w:rPr>
        <w:footnoteReference w:id="44"/>
      </w:r>
      <w:r w:rsidR="00042DE1" w:rsidRPr="00042DE1">
        <w:rPr>
          <w:rFonts w:ascii="Calibri Light" w:hAnsi="Calibri Light"/>
        </w:rPr>
        <w:t>. Studentům jsou rovněž k dispozici informace o rozvrhu studia, o povinnostech vyplývajících ze studia ve studijním programu, o dokladech o studiu a o dalších informacích souvisejících se studiem. Akademičtí pracovníci, kteří se podílejí na zajištění výuky, mají dostatečné znalosti daného cizího jazyka.</w:t>
      </w:r>
    </w:p>
    <w:sectPr w:rsidR="009E517D" w:rsidSect="00A867F4">
      <w:headerReference w:type="default" r:id="rId10"/>
      <w:footerReference w:type="even" r:id="rId11"/>
      <w:footerReference w:type="default" r:id="rId12"/>
      <w:headerReference w:type="first" r:id="rId13"/>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70A4B" w14:textId="77777777" w:rsidR="00345FF2" w:rsidRDefault="00345FF2" w:rsidP="00561085">
      <w:pPr>
        <w:spacing w:after="0" w:line="240" w:lineRule="auto"/>
      </w:pPr>
      <w:r>
        <w:separator/>
      </w:r>
    </w:p>
  </w:endnote>
  <w:endnote w:type="continuationSeparator" w:id="0">
    <w:p w14:paraId="19A9FA9D" w14:textId="77777777" w:rsidR="00345FF2" w:rsidRDefault="00345FF2"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5E2CD4" w:rsidRDefault="005E2CD4"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5E2CD4" w:rsidRDefault="005E2C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1DAB7BE3" w:rsidR="005E2CD4" w:rsidRDefault="005E2CD4"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3F1F61">
      <w:rPr>
        <w:rStyle w:val="slostrnky"/>
        <w:rFonts w:cs="Arial"/>
        <w:noProof/>
      </w:rPr>
      <w:t>17</w:t>
    </w:r>
    <w:r>
      <w:rPr>
        <w:rStyle w:val="slostrnky"/>
        <w:rFonts w:cs="Arial"/>
      </w:rPr>
      <w:fldChar w:fldCharType="end"/>
    </w:r>
  </w:p>
  <w:p w14:paraId="26D183CC" w14:textId="77777777" w:rsidR="005E2CD4" w:rsidRDefault="005E2CD4">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4E76E" w14:textId="77777777" w:rsidR="00345FF2" w:rsidRDefault="00345FF2" w:rsidP="00561085">
      <w:pPr>
        <w:spacing w:after="0" w:line="240" w:lineRule="auto"/>
      </w:pPr>
      <w:r>
        <w:separator/>
      </w:r>
    </w:p>
  </w:footnote>
  <w:footnote w:type="continuationSeparator" w:id="0">
    <w:p w14:paraId="5C655A11" w14:textId="77777777" w:rsidR="00345FF2" w:rsidRDefault="00345FF2" w:rsidP="00561085">
      <w:pPr>
        <w:spacing w:after="0" w:line="240" w:lineRule="auto"/>
      </w:pPr>
      <w:r>
        <w:continuationSeparator/>
      </w:r>
    </w:p>
  </w:footnote>
  <w:footnote w:id="1">
    <w:p w14:paraId="4CDCBC64" w14:textId="49649ABF"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4" w:author="Simona Mrkvičková" w:date="2018-05-31T08:34:00Z">
        <w:r w:rsidR="00FD1759">
          <w:fldChar w:fldCharType="begin"/>
        </w:r>
        <w:r w:rsidR="00FD1759">
          <w:instrText xml:space="preserve"> HYPERLINK "https://www.utb.cz/univerzita/uredni-deska/vnitrni-normy-a-predpisy/vnitrni-predpisy/" </w:instrText>
        </w:r>
        <w:r w:rsidR="00FD1759">
          <w:fldChar w:fldCharType="separate"/>
        </w:r>
        <w:r w:rsidR="00FD1759" w:rsidRPr="00BA6489">
          <w:rPr>
            <w:rStyle w:val="Hypertextovodkaz"/>
            <w:rFonts w:ascii="Calibri Light" w:hAnsi="Calibri Light"/>
            <w:sz w:val="18"/>
            <w:szCs w:val="18"/>
          </w:rPr>
          <w:t>https://www.utb.cz/univerzita/uredni-deska/vnitrni-normy-a-predpisy/vnitrni-predpisy/</w:t>
        </w:r>
        <w:r w:rsidR="00FD1759">
          <w:rPr>
            <w:rStyle w:val="Hypertextovodkaz"/>
            <w:rFonts w:ascii="Calibri Light" w:hAnsi="Calibri Light"/>
            <w:sz w:val="18"/>
            <w:szCs w:val="18"/>
          </w:rPr>
          <w:fldChar w:fldCharType="end"/>
        </w:r>
      </w:ins>
    </w:p>
  </w:footnote>
  <w:footnote w:id="2">
    <w:p w14:paraId="331B797B" w14:textId="490C7BEF"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5" w:author="Simona Mrkvičková" w:date="2018-05-31T08:35:00Z">
        <w:r w:rsidR="00FD1759">
          <w:fldChar w:fldCharType="begin"/>
        </w:r>
        <w:r w:rsidR="00FD1759">
          <w:instrText xml:space="preserve"> HYPERLINK "https://www.utb.cz/univerzita/uredni-deska/vnitrni-normy-a-predpisy/vnitrni-predpisy/" </w:instrText>
        </w:r>
        <w:r w:rsidR="00FD1759">
          <w:fldChar w:fldCharType="separate"/>
        </w:r>
        <w:r w:rsidR="00FD1759" w:rsidRPr="000C0059">
          <w:rPr>
            <w:rStyle w:val="Hypertextovodkaz"/>
            <w:rFonts w:ascii="Calibri Light" w:hAnsi="Calibri Light"/>
            <w:sz w:val="18"/>
            <w:szCs w:val="18"/>
          </w:rPr>
          <w:t>https://www.utb.cz/univerzita/uredni-deska/vnitrni-normy-a-predpisy/vnitrni-predpisy/</w:t>
        </w:r>
        <w:r w:rsidR="00FD1759">
          <w:rPr>
            <w:rStyle w:val="Hypertextovodkaz"/>
            <w:rFonts w:ascii="Calibri Light" w:hAnsi="Calibri Light"/>
            <w:sz w:val="18"/>
            <w:szCs w:val="18"/>
          </w:rPr>
          <w:fldChar w:fldCharType="end"/>
        </w:r>
      </w:ins>
    </w:p>
  </w:footnote>
  <w:footnote w:id="3">
    <w:p w14:paraId="2F497A5A" w14:textId="4275B96B"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6" w:author="Simona Mrkvičková" w:date="2018-05-31T08:35:00Z">
        <w:r w:rsidR="00FD1759">
          <w:fldChar w:fldCharType="begin"/>
        </w:r>
        <w:r w:rsidR="00FD1759">
          <w:instrText xml:space="preserve"> HYPERLINK "https://www.utb.cz/univerzita/o-univerzite/struktura/organy/rada-pro-vnitrni-hodnoceni/" </w:instrText>
        </w:r>
        <w:r w:rsidR="00FD1759">
          <w:fldChar w:fldCharType="separate"/>
        </w:r>
        <w:r w:rsidR="00FD1759" w:rsidRPr="000C0059">
          <w:rPr>
            <w:rStyle w:val="Hypertextovodkaz"/>
            <w:rFonts w:ascii="Calibri Light" w:hAnsi="Calibri Light"/>
            <w:sz w:val="18"/>
            <w:szCs w:val="18"/>
          </w:rPr>
          <w:t>https://www.utb.cz/univerzita/o-univerzite/struktura/organy/rada-pro-vnitrni-hodnoceni/</w:t>
        </w:r>
        <w:r w:rsidR="00FD1759">
          <w:rPr>
            <w:rStyle w:val="Hypertextovodkaz"/>
            <w:rFonts w:ascii="Calibri Light" w:hAnsi="Calibri Light"/>
            <w:sz w:val="18"/>
            <w:szCs w:val="18"/>
          </w:rPr>
          <w:fldChar w:fldCharType="end"/>
        </w:r>
      </w:ins>
    </w:p>
  </w:footnote>
  <w:footnote w:id="4">
    <w:p w14:paraId="1A1F324C" w14:textId="4E55B14C"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7" w:author="Simona Mrkvičková" w:date="2018-05-31T08:35:00Z">
        <w:r w:rsidR="00FD1759">
          <w:fldChar w:fldCharType="begin"/>
        </w:r>
        <w:r w:rsidR="00FD1759">
          <w:instrText xml:space="preserve"> HYPERLINK "https://www.utb.cz/univerzita/uredni-deska/vnitrni-normy-a-predpisy/vnitrni-predpisy/" </w:instrText>
        </w:r>
        <w:r w:rsidR="00FD1759">
          <w:fldChar w:fldCharType="separate"/>
        </w:r>
        <w:r w:rsidR="00FD1759" w:rsidRPr="000C0059">
          <w:rPr>
            <w:rStyle w:val="Hypertextovodkaz"/>
            <w:rFonts w:ascii="Calibri Light" w:hAnsi="Calibri Light"/>
            <w:sz w:val="18"/>
            <w:szCs w:val="18"/>
          </w:rPr>
          <w:t>https://www.utb.cz/univerzita/uredni-deska/vnitrni-normy-a-predpisy/vnitrni-predpisy/</w:t>
        </w:r>
        <w:r w:rsidR="00FD1759">
          <w:rPr>
            <w:rStyle w:val="Hypertextovodkaz"/>
            <w:rFonts w:ascii="Calibri Light" w:hAnsi="Calibri Light"/>
            <w:sz w:val="18"/>
            <w:szCs w:val="18"/>
          </w:rPr>
          <w:fldChar w:fldCharType="end"/>
        </w:r>
      </w:ins>
    </w:p>
  </w:footnote>
  <w:footnote w:id="5">
    <w:p w14:paraId="40135B8A" w14:textId="09BB0761"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8" w:author="Simona Mrkvičková" w:date="2018-05-31T08:37:00Z">
        <w:r w:rsidR="004E4CCF">
          <w:rPr>
            <w:rFonts w:ascii="Calibri Light" w:hAnsi="Calibri Light"/>
            <w:sz w:val="18"/>
            <w:szCs w:val="18"/>
          </w:rPr>
          <w:fldChar w:fldCharType="begin"/>
        </w:r>
        <w:r w:rsidR="004E4CCF">
          <w:rPr>
            <w:rFonts w:ascii="Calibri Light" w:hAnsi="Calibri Light"/>
            <w:sz w:val="18"/>
            <w:szCs w:val="18"/>
          </w:rPr>
          <w:instrText>HYPERLINK "https://www.utb.cz/univerzita/uredni-deska/vnitrni-normy-a-predpisy/smernice-rektora/"</w:instrText>
        </w:r>
        <w:r w:rsidR="004E4CCF">
          <w:rPr>
            <w:rFonts w:ascii="Calibri Light" w:hAnsi="Calibri Light"/>
            <w:sz w:val="18"/>
            <w:szCs w:val="18"/>
          </w:rPr>
          <w:fldChar w:fldCharType="separate"/>
        </w:r>
        <w:r w:rsidR="004E4CCF">
          <w:rPr>
            <w:rStyle w:val="Hypertextovodkaz"/>
            <w:rFonts w:ascii="Calibri Light" w:hAnsi="Calibri Light"/>
            <w:sz w:val="18"/>
            <w:szCs w:val="18"/>
          </w:rPr>
          <w:t>https://www.utb.cz/univerzita/uredni-deska/vnitrni-normy-a-pre</w:t>
        </w:r>
        <w:r w:rsidR="004E4CCF">
          <w:rPr>
            <w:rStyle w:val="Hypertextovodkaz"/>
            <w:rFonts w:ascii="Calibri Light" w:hAnsi="Calibri Light"/>
            <w:sz w:val="18"/>
            <w:szCs w:val="18"/>
          </w:rPr>
          <w:t>d</w:t>
        </w:r>
        <w:r w:rsidR="004E4CCF">
          <w:rPr>
            <w:rStyle w:val="Hypertextovodkaz"/>
            <w:rFonts w:ascii="Calibri Light" w:hAnsi="Calibri Light"/>
            <w:sz w:val="18"/>
            <w:szCs w:val="18"/>
          </w:rPr>
          <w:t>pisy/smernice-rektora/</w:t>
        </w:r>
        <w:r w:rsidR="004E4CCF">
          <w:rPr>
            <w:rFonts w:ascii="Calibri Light" w:hAnsi="Calibri Light"/>
            <w:sz w:val="18"/>
            <w:szCs w:val="18"/>
          </w:rPr>
          <w:fldChar w:fldCharType="end"/>
        </w:r>
      </w:ins>
    </w:p>
  </w:footnote>
  <w:footnote w:id="6">
    <w:p w14:paraId="0940B0E7" w14:textId="24F7A8A8"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w:t>
      </w:r>
      <w:ins w:id="9" w:author="Simona Mrkvičková" w:date="2018-05-31T08:39:00Z">
        <w:r w:rsidR="004E4CCF">
          <w:rPr>
            <w:rFonts w:ascii="Calibri Light" w:hAnsi="Calibri Light"/>
            <w:sz w:val="18"/>
            <w:szCs w:val="18"/>
          </w:rPr>
          <w:fldChar w:fldCharType="begin"/>
        </w:r>
        <w:r w:rsidR="004E4CCF">
          <w:rPr>
            <w:rFonts w:ascii="Calibri Light" w:hAnsi="Calibri Light"/>
            <w:sz w:val="18"/>
            <w:szCs w:val="18"/>
          </w:rPr>
          <w:instrText xml:space="preserve"> HYPERLINK "https://www.utb.cz/univerzita/uredni-deska/vnitrni-normy-a-predpisy/vnitrni-predpisy/" </w:instrText>
        </w:r>
        <w:r w:rsidR="004E4CCF">
          <w:rPr>
            <w:rFonts w:ascii="Calibri Light" w:hAnsi="Calibri Light"/>
            <w:sz w:val="18"/>
            <w:szCs w:val="18"/>
          </w:rPr>
        </w:r>
        <w:r w:rsidR="004E4CCF">
          <w:rPr>
            <w:rFonts w:ascii="Calibri Light" w:hAnsi="Calibri Light"/>
            <w:sz w:val="18"/>
            <w:szCs w:val="18"/>
          </w:rPr>
          <w:fldChar w:fldCharType="separate"/>
        </w:r>
        <w:r w:rsidR="004E4CCF" w:rsidRPr="004E4CCF">
          <w:rPr>
            <w:rStyle w:val="Hypertextovodkaz"/>
            <w:rFonts w:ascii="Calibri Light" w:hAnsi="Calibri Light"/>
            <w:sz w:val="18"/>
            <w:szCs w:val="18"/>
          </w:rPr>
          <w:t>https://www.utb.cz/univerzita/uredni-deska/vnitrni-normy-a-predpisy/vnitrni-predpisy/</w:t>
        </w:r>
        <w:r w:rsidR="004E4CCF">
          <w:rPr>
            <w:rFonts w:ascii="Calibri Light" w:hAnsi="Calibri Light"/>
            <w:sz w:val="18"/>
            <w:szCs w:val="18"/>
          </w:rPr>
          <w:fldChar w:fldCharType="end"/>
        </w:r>
      </w:ins>
    </w:p>
  </w:footnote>
  <w:footnote w:id="7">
    <w:p w14:paraId="65295011" w14:textId="3922DAF4" w:rsidR="005E2CD4" w:rsidRDefault="005E2CD4">
      <w:pPr>
        <w:pStyle w:val="Textpoznpodarou"/>
      </w:pPr>
      <w:r>
        <w:rPr>
          <w:rStyle w:val="Znakapoznpodarou"/>
        </w:rPr>
        <w:footnoteRef/>
      </w:r>
      <w:r>
        <w:t xml:space="preserve"> </w:t>
      </w:r>
      <w:r w:rsidRPr="00EC1EB7">
        <w:rPr>
          <w:rFonts w:ascii="Calibri Light" w:hAnsi="Calibri Light"/>
          <w:sz w:val="18"/>
          <w:szCs w:val="18"/>
        </w:rPr>
        <w:t xml:space="preserve">Dostupné z: </w:t>
      </w:r>
      <w:ins w:id="10" w:author="Simona Mrkvičková" w:date="2018-05-31T08:37:00Z">
        <w:r w:rsidR="004E4CCF">
          <w:fldChar w:fldCharType="begin"/>
        </w:r>
        <w:r w:rsidR="004E4CCF">
          <w:instrText xml:space="preserve"> HYPERLINK "https://ft.utb.cz/mdocs-posts/pd-02-2018/" </w:instrText>
        </w:r>
        <w:r w:rsidR="004E4CCF">
          <w:fldChar w:fldCharType="separate"/>
        </w:r>
        <w:r w:rsidR="004E4CCF" w:rsidRPr="009A0BD6">
          <w:rPr>
            <w:rStyle w:val="Hypertextovodkaz"/>
            <w:rFonts w:ascii="Calibri Light" w:hAnsi="Calibri Light"/>
            <w:sz w:val="18"/>
            <w:szCs w:val="18"/>
          </w:rPr>
          <w:t>https://ft.utb.cz/mdocs-posts/pd-02-2018/</w:t>
        </w:r>
        <w:r w:rsidR="004E4CCF">
          <w:rPr>
            <w:rStyle w:val="Hypertextovodkaz"/>
            <w:rFonts w:ascii="Calibri Light" w:hAnsi="Calibri Light"/>
            <w:sz w:val="18"/>
            <w:szCs w:val="18"/>
          </w:rPr>
          <w:fldChar w:fldCharType="end"/>
        </w:r>
      </w:ins>
    </w:p>
  </w:footnote>
  <w:footnote w:id="8">
    <w:p w14:paraId="44890CA0" w14:textId="467B46FD" w:rsidR="005E2CD4" w:rsidRPr="003B141A" w:rsidRDefault="005E2CD4">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ins w:id="11" w:author="Simona Mrkvičková" w:date="2018-05-31T08:38:00Z">
        <w:r w:rsidR="004E4CCF">
          <w:rPr>
            <w:rFonts w:ascii="Calibri Light" w:hAnsi="Calibri Light"/>
            <w:color w:val="E36C0A" w:themeColor="accent6" w:themeShade="BF"/>
            <w:sz w:val="18"/>
            <w:szCs w:val="18"/>
          </w:rPr>
          <w:t xml:space="preserve"> </w:t>
        </w:r>
        <w:r w:rsidR="004E4CCF">
          <w:rPr>
            <w:rFonts w:ascii="Calibri Light" w:hAnsi="Calibri Light"/>
            <w:color w:val="E36C0A" w:themeColor="accent6" w:themeShade="BF"/>
            <w:sz w:val="18"/>
            <w:szCs w:val="18"/>
          </w:rPr>
          <w:t>ZVH 2018 (bude doplněna po jejím schválení</w:t>
        </w:r>
      </w:ins>
      <w:ins w:id="12" w:author="Simona Mrkvičková" w:date="2018-05-31T09:34:00Z">
        <w:r w:rsidR="001F4847">
          <w:rPr>
            <w:rFonts w:ascii="Calibri Light" w:hAnsi="Calibri Light"/>
            <w:color w:val="E36C0A" w:themeColor="accent6" w:themeShade="BF"/>
            <w:sz w:val="18"/>
            <w:szCs w:val="18"/>
          </w:rPr>
          <w:t xml:space="preserve"> </w:t>
        </w:r>
      </w:ins>
      <w:ins w:id="13" w:author="Simona Mrkvičková" w:date="2018-05-31T09:35:00Z">
        <w:r w:rsidR="001F4847">
          <w:rPr>
            <w:rFonts w:ascii="Calibri Light" w:hAnsi="Calibri Light"/>
            <w:color w:val="E36C0A" w:themeColor="accent6" w:themeShade="BF"/>
            <w:sz w:val="18"/>
            <w:szCs w:val="18"/>
          </w:rPr>
          <w:t>samosprávnými orgány UTB</w:t>
        </w:r>
      </w:ins>
      <w:ins w:id="14" w:author="Simona Mrkvičková" w:date="2018-05-31T08:38:00Z">
        <w:r w:rsidR="004E4CCF">
          <w:rPr>
            <w:rFonts w:ascii="Calibri Light" w:hAnsi="Calibri Light"/>
            <w:color w:val="E36C0A" w:themeColor="accent6" w:themeShade="BF"/>
            <w:sz w:val="18"/>
            <w:szCs w:val="18"/>
          </w:rPr>
          <w:t>)</w:t>
        </w:r>
      </w:ins>
    </w:p>
  </w:footnote>
  <w:footnote w:id="9">
    <w:p w14:paraId="62FA7DEF" w14:textId="745204A2" w:rsidR="005E2CD4" w:rsidRPr="003B141A" w:rsidRDefault="005E2CD4">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ins w:id="15" w:author="Simona Mrkvičková" w:date="2018-05-31T08:38:00Z">
        <w:r w:rsidR="004E4CCF">
          <w:rPr>
            <w:rFonts w:ascii="Calibri Light" w:hAnsi="Calibri Light"/>
            <w:color w:val="E36C0A" w:themeColor="accent6" w:themeShade="BF"/>
            <w:sz w:val="18"/>
            <w:szCs w:val="18"/>
          </w:rPr>
          <w:t xml:space="preserve"> </w:t>
        </w:r>
        <w:r w:rsidR="004E4CCF">
          <w:rPr>
            <w:rFonts w:ascii="Calibri Light" w:hAnsi="Calibri Light"/>
            <w:color w:val="E36C0A" w:themeColor="accent6" w:themeShade="BF"/>
            <w:sz w:val="18"/>
            <w:szCs w:val="18"/>
          </w:rPr>
          <w:t>ZVH 2018 (bude doplněna po jejím schválení</w:t>
        </w:r>
      </w:ins>
      <w:ins w:id="16" w:author="Simona Mrkvičková" w:date="2018-05-31T09:35:00Z">
        <w:r w:rsidR="001F4847">
          <w:rPr>
            <w:rFonts w:ascii="Calibri Light" w:hAnsi="Calibri Light"/>
            <w:color w:val="E36C0A" w:themeColor="accent6" w:themeShade="BF"/>
            <w:sz w:val="18"/>
            <w:szCs w:val="18"/>
          </w:rPr>
          <w:t xml:space="preserve"> samosprávnými orgány UTB</w:t>
        </w:r>
      </w:ins>
      <w:ins w:id="17" w:author="Simona Mrkvičková" w:date="2018-05-31T08:38:00Z">
        <w:r w:rsidR="004E4CCF">
          <w:rPr>
            <w:rFonts w:ascii="Calibri Light" w:hAnsi="Calibri Light"/>
            <w:color w:val="E36C0A" w:themeColor="accent6" w:themeShade="BF"/>
            <w:sz w:val="18"/>
            <w:szCs w:val="18"/>
          </w:rPr>
          <w:t>)</w:t>
        </w:r>
      </w:ins>
    </w:p>
  </w:footnote>
  <w:footnote w:id="10">
    <w:p w14:paraId="41276795" w14:textId="3D705C52" w:rsidR="005E2CD4" w:rsidRPr="003B141A" w:rsidRDefault="005E2CD4"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18" w:author="Simona Mrkvičková" w:date="2018-05-31T08:40:00Z">
        <w:r w:rsidR="004E4CCF" w:rsidRPr="004E4CCF">
          <w:rPr>
            <w:rFonts w:ascii="Calibri Light" w:hAnsi="Calibri Light"/>
            <w:sz w:val="18"/>
            <w:szCs w:val="18"/>
          </w:rPr>
          <w:t>https://www.utb.cz/student/studium-a-praxe-v-zahranici/</w:t>
        </w:r>
      </w:ins>
    </w:p>
  </w:footnote>
  <w:footnote w:id="11">
    <w:p w14:paraId="641E61B6" w14:textId="261AED7B" w:rsidR="005E2CD4" w:rsidRPr="000E57AD" w:rsidRDefault="005E2CD4">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ins w:id="23" w:author="Simona Mrkvičková" w:date="2018-05-31T08:40:00Z">
        <w:r w:rsidR="004E4CCF">
          <w:rPr>
            <w:rFonts w:ascii="Calibri Light" w:hAnsi="Calibri Light"/>
            <w:sz w:val="18"/>
            <w:szCs w:val="18"/>
          </w:rPr>
          <w:fldChar w:fldCharType="begin"/>
        </w:r>
        <w:r w:rsidR="004E4CCF">
          <w:rPr>
            <w:rFonts w:ascii="Calibri Light" w:hAnsi="Calibri Light"/>
            <w:sz w:val="18"/>
            <w:szCs w:val="18"/>
          </w:rPr>
          <w:instrText>HYPERLINK "https://www.utb.cz/mdocs-posts/smernice-rektora-c-8-2018/"</w:instrText>
        </w:r>
        <w:r w:rsidR="004E4CCF">
          <w:rPr>
            <w:rFonts w:ascii="Calibri Light" w:hAnsi="Calibri Light"/>
            <w:sz w:val="18"/>
            <w:szCs w:val="18"/>
          </w:rPr>
          <w:fldChar w:fldCharType="separate"/>
        </w:r>
        <w:r w:rsidR="004E4CCF">
          <w:rPr>
            <w:rStyle w:val="Hypertextovodkaz"/>
            <w:rFonts w:ascii="Calibri Light" w:hAnsi="Calibri Light"/>
            <w:sz w:val="18"/>
            <w:szCs w:val="18"/>
          </w:rPr>
          <w:t>https://www.utb.cz/mdocs-posts/smernice-rektora-c-8-2018/</w:t>
        </w:r>
        <w:r w:rsidR="004E4CCF">
          <w:rPr>
            <w:rFonts w:ascii="Calibri Light" w:hAnsi="Calibri Light"/>
            <w:sz w:val="18"/>
            <w:szCs w:val="18"/>
          </w:rPr>
          <w:fldChar w:fldCharType="end"/>
        </w:r>
      </w:ins>
    </w:p>
  </w:footnote>
  <w:footnote w:id="12">
    <w:p w14:paraId="00BDB631" w14:textId="7F145BE7"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4" w:author="Simona Mrkvičková" w:date="2018-05-31T08:41:00Z">
        <w:r w:rsidR="004E4CCF">
          <w:rPr>
            <w:rFonts w:ascii="Calibri Light" w:hAnsi="Calibri Light"/>
            <w:sz w:val="18"/>
            <w:szCs w:val="18"/>
          </w:rPr>
          <w:fldChar w:fldCharType="begin"/>
        </w:r>
        <w:r w:rsidR="004E4CCF">
          <w:rPr>
            <w:rFonts w:ascii="Calibri Light" w:hAnsi="Calibri Light"/>
            <w:sz w:val="18"/>
            <w:szCs w:val="18"/>
          </w:rPr>
          <w:instrText>HYPERLINK "https://stag.utb.cz/portal/"</w:instrText>
        </w:r>
        <w:r w:rsidR="004E4CCF">
          <w:rPr>
            <w:rFonts w:ascii="Calibri Light" w:hAnsi="Calibri Light"/>
            <w:sz w:val="18"/>
            <w:szCs w:val="18"/>
          </w:rPr>
          <w:fldChar w:fldCharType="separate"/>
        </w:r>
        <w:r w:rsidR="004E4CCF" w:rsidRPr="00DC0E49">
          <w:rPr>
            <w:rStyle w:val="Hypertextovodkaz"/>
            <w:rFonts w:ascii="Calibri Light" w:hAnsi="Calibri Light"/>
            <w:sz w:val="18"/>
            <w:szCs w:val="18"/>
          </w:rPr>
          <w:t>https://stag.utb.cz/portal/</w:t>
        </w:r>
        <w:r w:rsidR="004E4CCF">
          <w:rPr>
            <w:rFonts w:ascii="Calibri Light" w:hAnsi="Calibri Light"/>
            <w:sz w:val="18"/>
            <w:szCs w:val="18"/>
          </w:rPr>
          <w:fldChar w:fldCharType="end"/>
        </w:r>
      </w:ins>
    </w:p>
  </w:footnote>
  <w:footnote w:id="13">
    <w:p w14:paraId="23131ECD" w14:textId="26903991"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Dostupné z: </w:t>
      </w:r>
      <w:ins w:id="25" w:author="Simona Mrkvičková" w:date="2018-05-31T08:42:00Z">
        <w:r w:rsidR="004E4CCF" w:rsidRPr="004E4CCF">
          <w:rPr>
            <w:rFonts w:ascii="Calibri Light" w:hAnsi="Calibri Light"/>
            <w:sz w:val="18"/>
            <w:szCs w:val="18"/>
          </w:rPr>
          <w:t>https://www.utb.cz/univerzita/uredni-deska/vnitrni-normy-a-predpisy/vnitrni-predpisy/</w:t>
        </w:r>
      </w:ins>
    </w:p>
  </w:footnote>
  <w:footnote w:id="14">
    <w:p w14:paraId="5C3E8349" w14:textId="530FBF56"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6" w:author="Simona Mrkvičková" w:date="2018-05-31T08:42:00Z">
        <w:r w:rsidR="004E4CCF">
          <w:rPr>
            <w:rFonts w:ascii="Calibri Light" w:hAnsi="Calibri Light"/>
            <w:sz w:val="18"/>
            <w:szCs w:val="18"/>
          </w:rPr>
          <w:fldChar w:fldCharType="begin"/>
        </w:r>
        <w:r w:rsidR="004E4CCF">
          <w:rPr>
            <w:rFonts w:ascii="Calibri Light" w:hAnsi="Calibri Light"/>
            <w:sz w:val="18"/>
            <w:szCs w:val="18"/>
          </w:rPr>
          <w:instrText xml:space="preserve"> HYPERLINK "https://ft.utb.cz/o-fakulte/uredni-deska/vnitrni-normy-a-predpisy/vnitrni-predpisy/" </w:instrText>
        </w:r>
        <w:r w:rsidR="004E4CCF">
          <w:rPr>
            <w:rFonts w:ascii="Calibri Light" w:hAnsi="Calibri Light"/>
            <w:sz w:val="18"/>
            <w:szCs w:val="18"/>
          </w:rPr>
          <w:fldChar w:fldCharType="separate"/>
        </w:r>
        <w:r w:rsidR="004E4CCF" w:rsidRPr="00F44B9D">
          <w:rPr>
            <w:rStyle w:val="Hypertextovodkaz"/>
            <w:rFonts w:ascii="Calibri Light" w:hAnsi="Calibri Light"/>
            <w:sz w:val="18"/>
            <w:szCs w:val="18"/>
          </w:rPr>
          <w:t>https://ft.utb.cz/o-fakulte/uredni-deska/vnitrn</w:t>
        </w:r>
        <w:r w:rsidR="004E4CCF" w:rsidRPr="00F44B9D">
          <w:rPr>
            <w:rStyle w:val="Hypertextovodkaz"/>
            <w:rFonts w:ascii="Calibri Light" w:hAnsi="Calibri Light"/>
            <w:sz w:val="18"/>
            <w:szCs w:val="18"/>
          </w:rPr>
          <w:t>i</w:t>
        </w:r>
        <w:r w:rsidR="004E4CCF" w:rsidRPr="00F44B9D">
          <w:rPr>
            <w:rStyle w:val="Hypertextovodkaz"/>
            <w:rFonts w:ascii="Calibri Light" w:hAnsi="Calibri Light"/>
            <w:sz w:val="18"/>
            <w:szCs w:val="18"/>
          </w:rPr>
          <w:t>-normy-a-predpisy/vnitrni-predpisy/</w:t>
        </w:r>
        <w:r w:rsidR="004E4CCF">
          <w:rPr>
            <w:rFonts w:ascii="Calibri Light" w:hAnsi="Calibri Light"/>
            <w:sz w:val="18"/>
            <w:szCs w:val="18"/>
          </w:rPr>
          <w:fldChar w:fldCharType="end"/>
        </w:r>
      </w:ins>
    </w:p>
  </w:footnote>
  <w:footnote w:id="15">
    <w:p w14:paraId="78F822EF" w14:textId="3E9E09E2"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7" w:author="Simona Mrkvičková" w:date="2018-05-31T08:42:00Z">
        <w:r w:rsidR="004E4CCF">
          <w:rPr>
            <w:rFonts w:ascii="Calibri Light" w:hAnsi="Calibri Light"/>
            <w:sz w:val="18"/>
            <w:szCs w:val="18"/>
          </w:rPr>
          <w:fldChar w:fldCharType="begin"/>
        </w:r>
        <w:r w:rsidR="004E4CCF">
          <w:rPr>
            <w:rFonts w:ascii="Calibri Light" w:hAnsi="Calibri Light"/>
            <w:sz w:val="18"/>
            <w:szCs w:val="18"/>
          </w:rPr>
          <w:instrText xml:space="preserve"> HYPERLINK "https://jobcentrum.utb.cz/index.php?lang=cz" </w:instrText>
        </w:r>
        <w:r w:rsidR="004E4CCF">
          <w:rPr>
            <w:rFonts w:ascii="Calibri Light" w:hAnsi="Calibri Light"/>
            <w:sz w:val="18"/>
            <w:szCs w:val="18"/>
          </w:rPr>
        </w:r>
        <w:r w:rsidR="004E4CCF">
          <w:rPr>
            <w:rFonts w:ascii="Calibri Light" w:hAnsi="Calibri Light"/>
            <w:sz w:val="18"/>
            <w:szCs w:val="18"/>
          </w:rPr>
          <w:fldChar w:fldCharType="separate"/>
        </w:r>
        <w:r w:rsidRPr="004E4CCF">
          <w:rPr>
            <w:rStyle w:val="Hypertextovodkaz"/>
            <w:rFonts w:ascii="Calibri Light" w:hAnsi="Calibri Light"/>
            <w:sz w:val="18"/>
            <w:szCs w:val="18"/>
          </w:rPr>
          <w:t>https://jobcentrum.utb.cz/index.php?lang=cz</w:t>
        </w:r>
        <w:r w:rsidR="004E4CCF">
          <w:rPr>
            <w:rFonts w:ascii="Calibri Light" w:hAnsi="Calibri Light"/>
            <w:sz w:val="18"/>
            <w:szCs w:val="18"/>
          </w:rPr>
          <w:fldChar w:fldCharType="end"/>
        </w:r>
      </w:ins>
    </w:p>
  </w:footnote>
  <w:footnote w:id="16">
    <w:p w14:paraId="0574C951" w14:textId="2A5A8D28"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8" w:author="Simona Mrkvičková" w:date="2018-05-31T08:42:00Z">
        <w:r w:rsidR="004E4CCF">
          <w:rPr>
            <w:rFonts w:ascii="Calibri Light" w:hAnsi="Calibri Light"/>
            <w:sz w:val="18"/>
            <w:szCs w:val="18"/>
          </w:rPr>
          <w:fldChar w:fldCharType="begin"/>
        </w:r>
        <w:r w:rsidR="004E4CCF">
          <w:rPr>
            <w:rFonts w:ascii="Calibri Light" w:hAnsi="Calibri Light"/>
            <w:sz w:val="18"/>
            <w:szCs w:val="18"/>
          </w:rPr>
          <w:instrText xml:space="preserve"> HYPERLINK "https://jobcentrum.utb.cz/index.php?option=com_career&amp;view=offers&amp;Itemid=105&amp;lang=cz" </w:instrText>
        </w:r>
        <w:r w:rsidR="004E4CCF">
          <w:rPr>
            <w:rFonts w:ascii="Calibri Light" w:hAnsi="Calibri Light"/>
            <w:sz w:val="18"/>
            <w:szCs w:val="18"/>
          </w:rPr>
        </w:r>
        <w:r w:rsidR="004E4CCF">
          <w:rPr>
            <w:rFonts w:ascii="Calibri Light" w:hAnsi="Calibri Light"/>
            <w:sz w:val="18"/>
            <w:szCs w:val="18"/>
          </w:rPr>
          <w:fldChar w:fldCharType="separate"/>
        </w:r>
        <w:r w:rsidRPr="004E4CCF">
          <w:rPr>
            <w:rStyle w:val="Hypertextovodkaz"/>
            <w:rFonts w:ascii="Calibri Light" w:hAnsi="Calibri Light"/>
            <w:sz w:val="18"/>
            <w:szCs w:val="18"/>
          </w:rPr>
          <w:t>https://jobcentrum.utb.cz/index.php?option=com_career&amp;view=offers&amp;Itemid=105&amp;lang=cz</w:t>
        </w:r>
        <w:r w:rsidR="004E4CCF">
          <w:rPr>
            <w:rFonts w:ascii="Calibri Light" w:hAnsi="Calibri Light"/>
            <w:sz w:val="18"/>
            <w:szCs w:val="18"/>
          </w:rPr>
          <w:fldChar w:fldCharType="end"/>
        </w:r>
      </w:ins>
    </w:p>
  </w:footnote>
  <w:footnote w:id="17">
    <w:p w14:paraId="7C2BDFFE" w14:textId="51C1053F" w:rsidR="005E2CD4" w:rsidRPr="003B141A" w:rsidRDefault="005E2CD4">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29" w:author="Simona Mrkvičková" w:date="2018-05-31T08:43:00Z">
        <w:r w:rsidR="004E4CCF">
          <w:rPr>
            <w:rFonts w:ascii="Calibri Light" w:hAnsi="Calibri Light"/>
            <w:sz w:val="18"/>
            <w:szCs w:val="18"/>
          </w:rPr>
          <w:fldChar w:fldCharType="begin"/>
        </w:r>
        <w:r w:rsidR="004E4CCF">
          <w:rPr>
            <w:rFonts w:ascii="Calibri Light" w:hAnsi="Calibri Light"/>
            <w:sz w:val="18"/>
            <w:szCs w:val="18"/>
          </w:rPr>
          <w:instrText xml:space="preserve"> HYPERLINK "https://jobcentrum.utb.cz/index.php?option=com_content&amp;view=article&amp;id=21&amp;Itemid=156&amp;lang=cz" </w:instrText>
        </w:r>
        <w:r w:rsidR="004E4CCF">
          <w:rPr>
            <w:rFonts w:ascii="Calibri Light" w:hAnsi="Calibri Light"/>
            <w:sz w:val="18"/>
            <w:szCs w:val="18"/>
          </w:rPr>
        </w:r>
        <w:r w:rsidR="004E4CCF">
          <w:rPr>
            <w:rFonts w:ascii="Calibri Light" w:hAnsi="Calibri Light"/>
            <w:sz w:val="18"/>
            <w:szCs w:val="18"/>
          </w:rPr>
          <w:fldChar w:fldCharType="separate"/>
        </w:r>
        <w:r w:rsidRPr="004E4CCF">
          <w:rPr>
            <w:rStyle w:val="Hypertextovodkaz"/>
            <w:rFonts w:ascii="Calibri Light" w:hAnsi="Calibri Light"/>
            <w:sz w:val="18"/>
            <w:szCs w:val="18"/>
          </w:rPr>
          <w:t>https://jobcentrum.utb.cz/index.php?option=com_content&amp;view=article&amp;id=21&amp;Itemid=156&amp;lang=cz</w:t>
        </w:r>
        <w:r w:rsidR="004E4CCF">
          <w:rPr>
            <w:rFonts w:ascii="Calibri Light" w:hAnsi="Calibri Light"/>
            <w:sz w:val="18"/>
            <w:szCs w:val="18"/>
          </w:rPr>
          <w:fldChar w:fldCharType="end"/>
        </w:r>
      </w:ins>
    </w:p>
  </w:footnote>
  <w:footnote w:id="18">
    <w:p w14:paraId="17405401" w14:textId="1F890DE9"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30" w:author="Simona Mrkvičková" w:date="2018-05-31T08:43:00Z">
        <w:r w:rsidR="004E4CCF">
          <w:rPr>
            <w:rFonts w:ascii="Calibri Light" w:hAnsi="Calibri Light"/>
            <w:sz w:val="18"/>
            <w:szCs w:val="18"/>
          </w:rPr>
          <w:fldChar w:fldCharType="begin"/>
        </w:r>
        <w:r w:rsidR="004E4CCF">
          <w:rPr>
            <w:rFonts w:ascii="Calibri Light" w:hAnsi="Calibri Light"/>
            <w:sz w:val="18"/>
            <w:szCs w:val="18"/>
          </w:rPr>
          <w:instrText xml:space="preserve"> HYPERLINK "http://digilib.k.utb.cz" </w:instrText>
        </w:r>
        <w:r w:rsidR="004E4CCF">
          <w:rPr>
            <w:rFonts w:ascii="Calibri Light" w:hAnsi="Calibri Light"/>
            <w:sz w:val="18"/>
            <w:szCs w:val="18"/>
          </w:rPr>
        </w:r>
        <w:r w:rsidR="004E4CCF">
          <w:rPr>
            <w:rFonts w:ascii="Calibri Light" w:hAnsi="Calibri Light"/>
            <w:sz w:val="18"/>
            <w:szCs w:val="18"/>
          </w:rPr>
          <w:fldChar w:fldCharType="separate"/>
        </w:r>
        <w:r w:rsidRPr="004E4CCF">
          <w:rPr>
            <w:rStyle w:val="Hypertextovodkaz"/>
            <w:rFonts w:ascii="Calibri Light" w:hAnsi="Calibri Light"/>
            <w:sz w:val="18"/>
            <w:szCs w:val="18"/>
          </w:rPr>
          <w:t>http://digilib.k.utb.cz</w:t>
        </w:r>
        <w:r w:rsidR="004E4CCF">
          <w:rPr>
            <w:rFonts w:ascii="Calibri Light" w:hAnsi="Calibri Light"/>
            <w:sz w:val="18"/>
            <w:szCs w:val="18"/>
          </w:rPr>
          <w:fldChar w:fldCharType="end"/>
        </w:r>
      </w:ins>
    </w:p>
  </w:footnote>
  <w:footnote w:id="19">
    <w:p w14:paraId="520BF6D4" w14:textId="1FC6DC9E" w:rsidR="005E2CD4" w:rsidRPr="003B141A" w:rsidRDefault="005E2CD4">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31" w:author="Simona Mrkvičková" w:date="2018-05-31T08:43:00Z">
        <w:r w:rsidR="004E4CCF">
          <w:rPr>
            <w:rFonts w:ascii="Calibri Light" w:hAnsi="Calibri Light"/>
            <w:sz w:val="18"/>
            <w:szCs w:val="18"/>
          </w:rPr>
          <w:fldChar w:fldCharType="begin"/>
        </w:r>
        <w:r w:rsidR="004E4CCF">
          <w:rPr>
            <w:rFonts w:ascii="Calibri Light" w:hAnsi="Calibri Light"/>
            <w:sz w:val="18"/>
            <w:szCs w:val="18"/>
          </w:rPr>
          <w:instrText xml:space="preserve"> HYPERLINK "http://publikace.k.utb.cz" </w:instrText>
        </w:r>
        <w:r w:rsidR="004E4CCF">
          <w:rPr>
            <w:rFonts w:ascii="Calibri Light" w:hAnsi="Calibri Light"/>
            <w:sz w:val="18"/>
            <w:szCs w:val="18"/>
          </w:rPr>
        </w:r>
        <w:r w:rsidR="004E4CCF">
          <w:rPr>
            <w:rFonts w:ascii="Calibri Light" w:hAnsi="Calibri Light"/>
            <w:sz w:val="18"/>
            <w:szCs w:val="18"/>
          </w:rPr>
          <w:fldChar w:fldCharType="separate"/>
        </w:r>
        <w:r w:rsidRPr="004E4CCF">
          <w:rPr>
            <w:rStyle w:val="Hypertextovodkaz"/>
            <w:rFonts w:ascii="Calibri Light" w:hAnsi="Calibri Light"/>
            <w:sz w:val="18"/>
            <w:szCs w:val="18"/>
          </w:rPr>
          <w:t>http://publikace.k.utb.cz</w:t>
        </w:r>
        <w:r w:rsidR="004E4CCF">
          <w:rPr>
            <w:rFonts w:ascii="Calibri Light" w:hAnsi="Calibri Light"/>
            <w:sz w:val="18"/>
            <w:szCs w:val="18"/>
          </w:rPr>
          <w:fldChar w:fldCharType="end"/>
        </w:r>
      </w:ins>
    </w:p>
  </w:footnote>
  <w:footnote w:id="20">
    <w:p w14:paraId="18F2DB35" w14:textId="28036CAF" w:rsidR="005E2CD4" w:rsidRPr="00290BED" w:rsidRDefault="005E2CD4"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w:t>
      </w:r>
      <w:ins w:id="33" w:author="Simona Mrkvičková" w:date="2018-05-31T08:44:00Z">
        <w:r w:rsidR="004E4CCF">
          <w:rPr>
            <w:rFonts w:ascii="Calibri Light" w:hAnsi="Calibri Light"/>
            <w:sz w:val="18"/>
            <w:szCs w:val="18"/>
          </w:rPr>
          <w:fldChar w:fldCharType="begin"/>
        </w:r>
        <w:r w:rsidR="004E4CCF">
          <w:rPr>
            <w:rFonts w:ascii="Calibri Light" w:hAnsi="Calibri Light"/>
            <w:sz w:val="18"/>
            <w:szCs w:val="18"/>
          </w:rPr>
          <w:instrText xml:space="preserve"> HYPERLINK "http://portal.k.utb.cz/databases/alphabetical" </w:instrText>
        </w:r>
        <w:r w:rsidR="004E4CCF">
          <w:rPr>
            <w:rFonts w:ascii="Calibri Light" w:hAnsi="Calibri Light"/>
            <w:sz w:val="18"/>
            <w:szCs w:val="18"/>
          </w:rPr>
        </w:r>
        <w:r w:rsidR="004E4CCF">
          <w:rPr>
            <w:rFonts w:ascii="Calibri Light" w:hAnsi="Calibri Light"/>
            <w:sz w:val="18"/>
            <w:szCs w:val="18"/>
          </w:rPr>
          <w:fldChar w:fldCharType="separate"/>
        </w:r>
        <w:r w:rsidRPr="004E4CCF">
          <w:rPr>
            <w:rStyle w:val="Hypertextovodkaz"/>
            <w:rFonts w:ascii="Calibri Light" w:hAnsi="Calibri Light"/>
            <w:sz w:val="18"/>
            <w:szCs w:val="18"/>
          </w:rPr>
          <w:t>http://po</w:t>
        </w:r>
        <w:r w:rsidRPr="004E4CCF">
          <w:rPr>
            <w:rStyle w:val="Hypertextovodkaz"/>
            <w:rFonts w:ascii="Calibri Light" w:hAnsi="Calibri Light"/>
            <w:sz w:val="18"/>
            <w:szCs w:val="18"/>
          </w:rPr>
          <w:t>r</w:t>
        </w:r>
        <w:r w:rsidRPr="004E4CCF">
          <w:rPr>
            <w:rStyle w:val="Hypertextovodkaz"/>
            <w:rFonts w:ascii="Calibri Light" w:hAnsi="Calibri Light"/>
            <w:sz w:val="18"/>
            <w:szCs w:val="18"/>
          </w:rPr>
          <w:t>tal.k.utb.cz/databases/alphabetical</w:t>
        </w:r>
        <w:r w:rsidR="004E4CCF">
          <w:rPr>
            <w:rFonts w:ascii="Calibri Light" w:hAnsi="Calibri Light"/>
            <w:sz w:val="18"/>
            <w:szCs w:val="18"/>
          </w:rPr>
          <w:fldChar w:fldCharType="end"/>
        </w:r>
      </w:ins>
    </w:p>
  </w:footnote>
  <w:footnote w:id="21">
    <w:p w14:paraId="33E8A5B5" w14:textId="1D70AC4D" w:rsidR="005E2CD4" w:rsidRDefault="005E2CD4">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 xml:space="preserve">Dostupné z: </w:t>
      </w:r>
      <w:ins w:id="34" w:author="Simona Mrkvičková" w:date="2018-05-31T08:44:00Z">
        <w:r w:rsidR="004E4CCF">
          <w:rPr>
            <w:rStyle w:val="Siln"/>
            <w:rFonts w:ascii="Calibri Light" w:hAnsi="Calibri Light"/>
            <w:b w:val="0"/>
            <w:sz w:val="18"/>
            <w:szCs w:val="18"/>
          </w:rPr>
          <w:fldChar w:fldCharType="begin"/>
        </w:r>
        <w:r w:rsidR="004E4CCF">
          <w:rPr>
            <w:rStyle w:val="Siln"/>
            <w:rFonts w:ascii="Calibri Light" w:hAnsi="Calibri Light"/>
            <w:b w:val="0"/>
            <w:sz w:val="18"/>
            <w:szCs w:val="18"/>
          </w:rPr>
          <w:instrText xml:space="preserve"> HYPERLINK "https://www.utb.cz/univerzita/uredni-deska/vnitrni-normy-a-predpisy/smernice-rektora/%20" </w:instrText>
        </w:r>
        <w:r w:rsidR="004E4CCF">
          <w:rPr>
            <w:rStyle w:val="Siln"/>
            <w:rFonts w:ascii="Calibri Light" w:hAnsi="Calibri Light"/>
            <w:b w:val="0"/>
            <w:sz w:val="18"/>
            <w:szCs w:val="18"/>
          </w:rPr>
          <w:fldChar w:fldCharType="separate"/>
        </w:r>
        <w:r w:rsidR="004E4CCF" w:rsidRPr="00F44B9D">
          <w:rPr>
            <w:rStyle w:val="Hypertextovodkaz"/>
            <w:rFonts w:ascii="Calibri Light" w:hAnsi="Calibri Light"/>
            <w:sz w:val="18"/>
            <w:szCs w:val="18"/>
          </w:rPr>
          <w:t>https://www.utb.cz/univerzita/uredni-deska/vnitrni-normy-a-predpisy/smernice-rektora/</w:t>
        </w:r>
        <w:r w:rsidR="004E4CCF">
          <w:rPr>
            <w:rStyle w:val="Siln"/>
            <w:rFonts w:ascii="Calibri Light" w:hAnsi="Calibri Light"/>
            <w:b w:val="0"/>
            <w:sz w:val="18"/>
            <w:szCs w:val="18"/>
          </w:rPr>
          <w:fldChar w:fldCharType="end"/>
        </w:r>
      </w:ins>
    </w:p>
  </w:footnote>
  <w:footnote w:id="22">
    <w:p w14:paraId="12C59951" w14:textId="44BEEBB9" w:rsidR="005E2CD4" w:rsidRDefault="005E2CD4">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ins w:id="35" w:author="Simona Mrkvičková" w:date="2018-05-31T08:45:00Z">
        <w:r w:rsidR="004E4CCF">
          <w:rPr>
            <w:rFonts w:ascii="Calibri Light" w:hAnsi="Calibri Light"/>
            <w:sz w:val="18"/>
            <w:szCs w:val="18"/>
          </w:rPr>
          <w:fldChar w:fldCharType="begin"/>
        </w:r>
        <w:r w:rsidR="004E4CCF">
          <w:rPr>
            <w:rFonts w:ascii="Calibri Light" w:hAnsi="Calibri Light"/>
            <w:sz w:val="18"/>
            <w:szCs w:val="18"/>
          </w:rPr>
          <w:instrText xml:space="preserve"> HYPERLINK "https://www.utb.cz/univerzita/uredni-deska/vnitrni-normy-a-predpisy/vnitrni-predpisy/%20" </w:instrText>
        </w:r>
        <w:r w:rsidR="004E4CCF">
          <w:rPr>
            <w:rFonts w:ascii="Calibri Light" w:hAnsi="Calibri Light"/>
            <w:sz w:val="18"/>
            <w:szCs w:val="18"/>
          </w:rPr>
          <w:fldChar w:fldCharType="separate"/>
        </w:r>
        <w:r w:rsidR="004E4CCF" w:rsidRPr="00587D40">
          <w:rPr>
            <w:rStyle w:val="Hypertextovodkaz"/>
            <w:rFonts w:ascii="Calibri Light" w:hAnsi="Calibri Light"/>
            <w:sz w:val="18"/>
            <w:szCs w:val="18"/>
          </w:rPr>
          <w:t>https://www.utb.cz/univerzita/uredni-deska/vnitrni-normy-a-predpisy/vnitrni-predpisy/</w:t>
        </w:r>
        <w:r w:rsidR="004E4CCF">
          <w:rPr>
            <w:rFonts w:ascii="Calibri Light" w:hAnsi="Calibri Light"/>
            <w:sz w:val="18"/>
            <w:szCs w:val="18"/>
          </w:rPr>
          <w:fldChar w:fldCharType="end"/>
        </w:r>
      </w:ins>
    </w:p>
  </w:footnote>
  <w:footnote w:id="23">
    <w:p w14:paraId="37307449" w14:textId="120A2469" w:rsidR="005E2CD4" w:rsidRPr="00430267" w:rsidRDefault="005E2CD4">
      <w:pPr>
        <w:pStyle w:val="Textpoznpodarou"/>
        <w:rPr>
          <w:rFonts w:ascii="Calibri Light" w:hAnsi="Calibri Light"/>
          <w:sz w:val="18"/>
          <w:szCs w:val="18"/>
        </w:rPr>
      </w:pPr>
      <w:r w:rsidRPr="00430267">
        <w:rPr>
          <w:rStyle w:val="Znakapoznpodarou"/>
          <w:rFonts w:ascii="Calibri Light" w:hAnsi="Calibri Light"/>
          <w:sz w:val="18"/>
          <w:szCs w:val="18"/>
        </w:rPr>
        <w:footnoteRef/>
      </w:r>
      <w:r>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Pr>
          <w:rStyle w:val="Znakapoznpodarou"/>
          <w:rFonts w:ascii="Calibri Light" w:hAnsi="Calibri Light"/>
          <w:sz w:val="18"/>
          <w:szCs w:val="18"/>
          <w:vertAlign w:val="baseline"/>
        </w:rPr>
        <w:t xml:space="preserve">Dostupné z: </w:t>
      </w:r>
      <w:ins w:id="36" w:author="Simona Mrkvičková" w:date="2018-05-31T08:47:00Z">
        <w:r w:rsidR="004E4CCF">
          <w:rPr>
            <w:rFonts w:ascii="Calibri Light" w:hAnsi="Calibri Light"/>
            <w:sz w:val="18"/>
            <w:szCs w:val="18"/>
          </w:rPr>
          <w:fldChar w:fldCharType="begin"/>
        </w:r>
        <w:r w:rsidR="004E4CCF">
          <w:rPr>
            <w:rFonts w:ascii="Calibri Light" w:hAnsi="Calibri Light"/>
            <w:sz w:val="18"/>
            <w:szCs w:val="18"/>
          </w:rPr>
          <w:instrText xml:space="preserve"> HYPERLINK "https://www.utb.cz/univerzita/uredni-deska/ruzne/strategicky-zamer/" </w:instrText>
        </w:r>
        <w:r w:rsidR="004E4CCF">
          <w:rPr>
            <w:rFonts w:ascii="Calibri Light" w:hAnsi="Calibri Light"/>
            <w:sz w:val="18"/>
            <w:szCs w:val="18"/>
          </w:rPr>
          <w:fldChar w:fldCharType="separate"/>
        </w:r>
        <w:r w:rsidR="004E4CCF" w:rsidRPr="000E05CB">
          <w:rPr>
            <w:rStyle w:val="Hypertextovodkaz"/>
            <w:rFonts w:ascii="Calibri Light" w:hAnsi="Calibri Light"/>
            <w:sz w:val="18"/>
            <w:szCs w:val="18"/>
          </w:rPr>
          <w:t>https://www.utb.cz/univerzita/uredni-deska/ruzne/strategicky-zamer/</w:t>
        </w:r>
        <w:r w:rsidR="004E4CCF">
          <w:rPr>
            <w:rFonts w:ascii="Calibri Light" w:hAnsi="Calibri Light"/>
            <w:sz w:val="18"/>
            <w:szCs w:val="18"/>
          </w:rPr>
          <w:fldChar w:fldCharType="end"/>
        </w:r>
      </w:ins>
    </w:p>
  </w:footnote>
  <w:footnote w:id="24">
    <w:p w14:paraId="7C226483" w14:textId="068D0D7E" w:rsidR="005E2CD4" w:rsidRDefault="005E2CD4">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 xml:space="preserve">Dostupné z: </w:t>
      </w:r>
      <w:ins w:id="37" w:author="Simona Mrkvičková" w:date="2018-05-31T08:48:00Z">
        <w:r w:rsidR="007C35DC" w:rsidRPr="007C35DC">
          <w:rPr>
            <w:rStyle w:val="Znakapoznpodarou"/>
            <w:rFonts w:ascii="Calibri Light" w:hAnsi="Calibri Light"/>
            <w:sz w:val="18"/>
            <w:szCs w:val="18"/>
            <w:vertAlign w:val="baseline"/>
          </w:rPr>
          <w:t>https://ft.utb.cz/o-fakulte/uredni-deska/zakony/</w:t>
        </w:r>
      </w:ins>
    </w:p>
  </w:footnote>
  <w:footnote w:id="25">
    <w:p w14:paraId="619ADB68" w14:textId="1237890C" w:rsidR="005E2CD4" w:rsidRDefault="005E2CD4">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ins w:id="38" w:author="Simona Mrkvičková" w:date="2018-05-31T08:48:00Z">
        <w:r w:rsidR="007C35DC" w:rsidRPr="007C35DC">
          <w:rPr>
            <w:rStyle w:val="Znakapoznpodarou"/>
            <w:rFonts w:ascii="Calibri Light" w:hAnsi="Calibri Light"/>
            <w:sz w:val="18"/>
            <w:szCs w:val="18"/>
            <w:vertAlign w:val="baseline"/>
          </w:rPr>
          <w:t>https://ft.utb.cz/o-fakulte/uredni-deska/vnitrni-normy-a-predpisy/vnitrni-predpisy/</w:t>
        </w:r>
      </w:ins>
    </w:p>
  </w:footnote>
  <w:footnote w:id="26">
    <w:p w14:paraId="03863927" w14:textId="3A62B09C" w:rsidR="005E2CD4" w:rsidRPr="00FE7CAD" w:rsidRDefault="005E2CD4">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xml:space="preserve">: </w:t>
      </w:r>
      <w:ins w:id="39" w:author="Simona Mrkvičková" w:date="2018-05-31T08:48:00Z">
        <w:r w:rsidR="007C35DC">
          <w:rPr>
            <w:rStyle w:val="Znakapoznpodarou"/>
            <w:rFonts w:ascii="Calibri Light" w:hAnsi="Calibri Light"/>
            <w:sz w:val="18"/>
            <w:szCs w:val="18"/>
            <w:vertAlign w:val="baseline"/>
          </w:rPr>
          <w:fldChar w:fldCharType="begin"/>
        </w:r>
        <w:r w:rsidR="007C35DC">
          <w:rPr>
            <w:rStyle w:val="Znakapoznpodarou"/>
            <w:rFonts w:ascii="Calibri Light" w:hAnsi="Calibri Light"/>
            <w:sz w:val="18"/>
            <w:szCs w:val="18"/>
            <w:vertAlign w:val="baseline"/>
          </w:rPr>
          <w:instrText xml:space="preserve"> HYPERLINK "https://www.rvvi.cz" </w:instrText>
        </w:r>
        <w:r w:rsidR="007C35DC">
          <w:rPr>
            <w:rStyle w:val="Znakapoznpodarou"/>
            <w:rFonts w:ascii="Calibri Light" w:hAnsi="Calibri Light"/>
            <w:sz w:val="18"/>
            <w:szCs w:val="18"/>
            <w:vertAlign w:val="baseline"/>
          </w:rPr>
        </w:r>
        <w:r w:rsidR="007C35DC">
          <w:rPr>
            <w:rStyle w:val="Znakapoznpodarou"/>
            <w:rFonts w:ascii="Calibri Light" w:hAnsi="Calibri Light"/>
            <w:sz w:val="18"/>
            <w:szCs w:val="18"/>
            <w:vertAlign w:val="baseline"/>
          </w:rPr>
          <w:fldChar w:fldCharType="separate"/>
        </w:r>
        <w:r w:rsidRPr="007C35DC">
          <w:rPr>
            <w:rStyle w:val="Hypertextovodkaz"/>
            <w:rFonts w:ascii="Calibri Light" w:hAnsi="Calibri Light"/>
            <w:sz w:val="18"/>
            <w:szCs w:val="18"/>
          </w:rPr>
          <w:t>https://www.rvvi.cz</w:t>
        </w:r>
        <w:r w:rsidR="007C35DC">
          <w:rPr>
            <w:rStyle w:val="Znakapoznpodarou"/>
            <w:rFonts w:ascii="Calibri Light" w:hAnsi="Calibri Light"/>
            <w:sz w:val="18"/>
            <w:szCs w:val="18"/>
            <w:vertAlign w:val="baseline"/>
          </w:rPr>
          <w:fldChar w:fldCharType="end"/>
        </w:r>
      </w:ins>
    </w:p>
  </w:footnote>
  <w:footnote w:id="27">
    <w:p w14:paraId="5A50CB0E" w14:textId="51491CC0" w:rsidR="005E2CD4" w:rsidRPr="00FE7CAD" w:rsidRDefault="005E2CD4">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ins w:id="40" w:author="Simona Mrkvičková" w:date="2018-05-31T08:48:00Z">
        <w:r w:rsidR="007C35DC">
          <w:rPr>
            <w:rStyle w:val="Znakapoznpodarou"/>
            <w:rFonts w:ascii="Calibri Light" w:hAnsi="Calibri Light"/>
            <w:sz w:val="18"/>
            <w:szCs w:val="18"/>
            <w:vertAlign w:val="baseline"/>
          </w:rPr>
          <w:fldChar w:fldCharType="begin"/>
        </w:r>
        <w:r w:rsidR="007C35DC">
          <w:rPr>
            <w:rStyle w:val="Znakapoznpodarou"/>
            <w:rFonts w:ascii="Calibri Light" w:hAnsi="Calibri Light"/>
            <w:sz w:val="18"/>
            <w:szCs w:val="18"/>
            <w:vertAlign w:val="baseline"/>
          </w:rPr>
          <w:instrText xml:space="preserve"> HYPERLINK "https://ft.utb.cz/o-fakulte/uredni-deska/vyrocni-zpravy/" </w:instrText>
        </w:r>
        <w:r w:rsidR="007C35DC">
          <w:rPr>
            <w:rStyle w:val="Znakapoznpodarou"/>
            <w:rFonts w:ascii="Calibri Light" w:hAnsi="Calibri Light"/>
            <w:sz w:val="18"/>
            <w:szCs w:val="18"/>
            <w:vertAlign w:val="baseline"/>
          </w:rPr>
          <w:fldChar w:fldCharType="separate"/>
        </w:r>
        <w:r w:rsidR="007C35DC" w:rsidRPr="00F26EC9">
          <w:rPr>
            <w:rStyle w:val="Hypertextovodkaz"/>
            <w:rFonts w:ascii="Calibri Light" w:hAnsi="Calibri Light"/>
            <w:sz w:val="18"/>
            <w:szCs w:val="18"/>
          </w:rPr>
          <w:t>https://ft.utb.cz/o-fakulte/uredni-deska/vyrocni-zpravy/</w:t>
        </w:r>
        <w:r w:rsidR="007C35DC">
          <w:rPr>
            <w:rStyle w:val="Znakapoznpodarou"/>
            <w:rFonts w:ascii="Calibri Light" w:hAnsi="Calibri Light"/>
            <w:sz w:val="18"/>
            <w:szCs w:val="18"/>
            <w:vertAlign w:val="baseline"/>
          </w:rPr>
          <w:fldChar w:fldCharType="end"/>
        </w:r>
      </w:ins>
    </w:p>
  </w:footnote>
  <w:footnote w:id="28">
    <w:p w14:paraId="59A122C7" w14:textId="315E973E" w:rsidR="005E2CD4" w:rsidRPr="00FE7CAD" w:rsidRDefault="005E2CD4">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ins w:id="41" w:author="Simona Mrkvičková" w:date="2018-05-31T08:48:00Z">
        <w:r w:rsidR="007C35DC">
          <w:rPr>
            <w:rStyle w:val="Znakapoznpodarou"/>
            <w:rFonts w:ascii="Calibri Light" w:hAnsi="Calibri Light"/>
            <w:sz w:val="18"/>
            <w:szCs w:val="18"/>
            <w:vertAlign w:val="baseline"/>
          </w:rPr>
          <w:fldChar w:fldCharType="begin"/>
        </w:r>
        <w:r w:rsidR="007C35DC">
          <w:rPr>
            <w:rStyle w:val="Znakapoznpodarou"/>
            <w:rFonts w:ascii="Calibri Light" w:hAnsi="Calibri Light"/>
            <w:sz w:val="18"/>
            <w:szCs w:val="18"/>
            <w:vertAlign w:val="baseline"/>
          </w:rPr>
          <w:instrText xml:space="preserve"> HYPERLINK "https://www.utb.cz/univerzita/uredni-deska/ruzne/vyrocni-zpravy/" </w:instrText>
        </w:r>
        <w:r w:rsidR="007C35DC">
          <w:rPr>
            <w:rStyle w:val="Znakapoznpodarou"/>
            <w:rFonts w:ascii="Calibri Light" w:hAnsi="Calibri Light"/>
            <w:sz w:val="18"/>
            <w:szCs w:val="18"/>
            <w:vertAlign w:val="baseline"/>
          </w:rPr>
          <w:fldChar w:fldCharType="separate"/>
        </w:r>
        <w:r w:rsidR="007C35DC" w:rsidRPr="00F26EC9">
          <w:rPr>
            <w:rStyle w:val="Hypertextovodkaz"/>
            <w:rFonts w:ascii="Calibri Light" w:hAnsi="Calibri Light"/>
            <w:sz w:val="18"/>
            <w:szCs w:val="18"/>
          </w:rPr>
          <w:t>https://www.utb.cz/univerzita/uredni-deska/ruzne/vyrocni-zpravy/</w:t>
        </w:r>
        <w:r w:rsidR="007C35DC">
          <w:rPr>
            <w:rStyle w:val="Znakapoznpodarou"/>
            <w:rFonts w:ascii="Calibri Light" w:hAnsi="Calibri Light"/>
            <w:sz w:val="18"/>
            <w:szCs w:val="18"/>
            <w:vertAlign w:val="baseline"/>
          </w:rPr>
          <w:fldChar w:fldCharType="end"/>
        </w:r>
      </w:ins>
    </w:p>
  </w:footnote>
  <w:footnote w:id="29">
    <w:p w14:paraId="49408570" w14:textId="54BE6F5D" w:rsidR="0008637F" w:rsidRDefault="0008637F">
      <w:pPr>
        <w:pStyle w:val="Textpoznpodarou"/>
      </w:pPr>
      <w:ins w:id="45" w:author="Simona Mrkvičková" w:date="2018-05-31T09:18:00Z">
        <w:r>
          <w:rPr>
            <w:rStyle w:val="Znakapoznpodarou"/>
          </w:rPr>
          <w:footnoteRef/>
        </w:r>
        <w:r>
          <w:t xml:space="preserve"> </w:t>
        </w:r>
        <w:r w:rsidRPr="00312854">
          <w:rPr>
            <w:rFonts w:ascii="Calibri Light" w:hAnsi="Calibri Light" w:cs="Calibri Light"/>
            <w:sz w:val="18"/>
            <w:szCs w:val="18"/>
          </w:rPr>
          <w:t xml:space="preserve">Dostupné z: </w:t>
        </w:r>
        <w:r w:rsidRPr="00312854">
          <w:rPr>
            <w:rFonts w:ascii="Calibri Light" w:hAnsi="Calibri Light" w:cs="Calibri Light"/>
            <w:sz w:val="18"/>
            <w:szCs w:val="18"/>
          </w:rPr>
          <w:fldChar w:fldCharType="begin"/>
        </w:r>
        <w:r w:rsidRPr="00312854">
          <w:rPr>
            <w:rFonts w:ascii="Calibri Light" w:hAnsi="Calibri Light" w:cs="Calibri Light"/>
            <w:sz w:val="18"/>
            <w:szCs w:val="18"/>
          </w:rPr>
          <w:instrText xml:space="preserve"> HYPERLINK "https://www.utb.cz/univerzita/mezinarodni-vztahy/" </w:instrText>
        </w:r>
        <w:r w:rsidRPr="00312854">
          <w:rPr>
            <w:rFonts w:ascii="Calibri Light" w:hAnsi="Calibri Light" w:cs="Calibri Light"/>
            <w:sz w:val="18"/>
            <w:szCs w:val="18"/>
          </w:rPr>
          <w:fldChar w:fldCharType="separate"/>
        </w:r>
        <w:r w:rsidRPr="00312854">
          <w:rPr>
            <w:rStyle w:val="Hypertextovodkaz"/>
            <w:rFonts w:ascii="Calibri Light" w:hAnsi="Calibri Light" w:cs="Calibri Light"/>
            <w:sz w:val="18"/>
            <w:szCs w:val="18"/>
          </w:rPr>
          <w:t>https://www.utb.cz/univerzita/me</w:t>
        </w:r>
        <w:r w:rsidRPr="00312854">
          <w:rPr>
            <w:rStyle w:val="Hypertextovodkaz"/>
            <w:rFonts w:ascii="Calibri Light" w:hAnsi="Calibri Light" w:cs="Calibri Light"/>
            <w:sz w:val="18"/>
            <w:szCs w:val="18"/>
          </w:rPr>
          <w:t>z</w:t>
        </w:r>
        <w:r w:rsidRPr="00312854">
          <w:rPr>
            <w:rStyle w:val="Hypertextovodkaz"/>
            <w:rFonts w:ascii="Calibri Light" w:hAnsi="Calibri Light" w:cs="Calibri Light"/>
            <w:sz w:val="18"/>
            <w:szCs w:val="18"/>
          </w:rPr>
          <w:t>inarodni-vztahy/</w:t>
        </w:r>
        <w:r w:rsidRPr="00312854">
          <w:rPr>
            <w:rFonts w:ascii="Calibri Light" w:hAnsi="Calibri Light" w:cs="Calibri Light"/>
            <w:sz w:val="18"/>
            <w:szCs w:val="18"/>
          </w:rPr>
          <w:fldChar w:fldCharType="end"/>
        </w:r>
      </w:ins>
    </w:p>
  </w:footnote>
  <w:footnote w:id="30">
    <w:p w14:paraId="7C6480FA" w14:textId="087AF747" w:rsidR="007C35DC" w:rsidRDefault="007C35DC">
      <w:pPr>
        <w:pStyle w:val="Textpoznpodarou"/>
      </w:pPr>
      <w:ins w:id="47" w:author="Simona Mrkvičková" w:date="2018-05-31T08:50:00Z">
        <w:r>
          <w:rPr>
            <w:rStyle w:val="Znakapoznpodarou"/>
          </w:rPr>
          <w:footnoteRef/>
        </w:r>
        <w:r>
          <w:t xml:space="preserve"> </w:t>
        </w:r>
        <w:r w:rsidRPr="00312854">
          <w:rPr>
            <w:rFonts w:ascii="Calibri Light" w:hAnsi="Calibri Light" w:cs="Calibri Light"/>
            <w:sz w:val="18"/>
            <w:szCs w:val="18"/>
          </w:rPr>
          <w:t xml:space="preserve">Dostupné z: </w:t>
        </w:r>
      </w:ins>
      <w:ins w:id="48" w:author="Simona Mrkvičková" w:date="2018-05-31T09:21:00Z">
        <w:r w:rsidR="0008637F" w:rsidRPr="0008637F">
          <w:rPr>
            <w:rFonts w:ascii="Calibri Light" w:hAnsi="Calibri Light" w:cs="Calibri Light"/>
            <w:sz w:val="18"/>
            <w:szCs w:val="18"/>
          </w:rPr>
          <w:t>//ft.utb.cz/mezinarodni-vztahy/partnerske-instituce/</w:t>
        </w:r>
      </w:ins>
    </w:p>
  </w:footnote>
  <w:footnote w:id="31">
    <w:p w14:paraId="2724066E" w14:textId="37D64523" w:rsidR="005E2CD4" w:rsidRDefault="005E2CD4">
      <w:pPr>
        <w:pStyle w:val="Textpoznpodarou"/>
      </w:pPr>
      <w:r>
        <w:rPr>
          <w:rStyle w:val="Znakapoznpodarou"/>
        </w:rPr>
        <w:footnoteRef/>
      </w:r>
      <w:r>
        <w:t xml:space="preserve"> </w:t>
      </w:r>
      <w:ins w:id="50" w:author="Simona Mrkvičková" w:date="2018-05-31T08:53:00Z">
        <w:r w:rsidR="007C35DC">
          <w:rPr>
            <w:rStyle w:val="Znakapoznpodarou"/>
            <w:rFonts w:ascii="Calibri Light" w:hAnsi="Calibri Light"/>
            <w:sz w:val="18"/>
            <w:szCs w:val="18"/>
            <w:vertAlign w:val="baseline"/>
          </w:rPr>
          <w:fldChar w:fldCharType="begin"/>
        </w:r>
        <w:r w:rsidR="007C35DC">
          <w:rPr>
            <w:rStyle w:val="Znakapoznpodarou"/>
            <w:rFonts w:ascii="Calibri Light" w:hAnsi="Calibri Light"/>
            <w:sz w:val="18"/>
            <w:szCs w:val="18"/>
            <w:vertAlign w:val="baseline"/>
          </w:rPr>
          <w:instrText xml:space="preserve"> HYPERLINK "https://ft.utb.cz/o-fakulte/mezinarodni-vztahy/partnerske-instituce/ceepus/" </w:instrText>
        </w:r>
        <w:r w:rsidR="007C35DC">
          <w:rPr>
            <w:rStyle w:val="Znakapoznpodarou"/>
            <w:rFonts w:ascii="Calibri Light" w:hAnsi="Calibri Light"/>
            <w:sz w:val="18"/>
            <w:szCs w:val="18"/>
            <w:vertAlign w:val="baseline"/>
          </w:rPr>
          <w:fldChar w:fldCharType="separate"/>
        </w:r>
        <w:r w:rsidR="007C35DC" w:rsidRPr="007E4FA7">
          <w:rPr>
            <w:rStyle w:val="Hypertextovodkaz"/>
            <w:rFonts w:ascii="Calibri Light" w:hAnsi="Calibri Light"/>
            <w:sz w:val="18"/>
            <w:szCs w:val="18"/>
          </w:rPr>
          <w:t>https://ft.utb.cz/o-fakulte/mezinarodni-vztahy/partnerske-instituce/ceepus/</w:t>
        </w:r>
        <w:r w:rsidR="007C35DC">
          <w:rPr>
            <w:rStyle w:val="Znakapoznpodarou"/>
            <w:rFonts w:ascii="Calibri Light" w:hAnsi="Calibri Light"/>
            <w:sz w:val="18"/>
            <w:szCs w:val="18"/>
            <w:vertAlign w:val="baseline"/>
          </w:rPr>
          <w:fldChar w:fldCharType="end"/>
        </w:r>
      </w:ins>
    </w:p>
  </w:footnote>
  <w:footnote w:id="32">
    <w:p w14:paraId="6B93CB8D" w14:textId="47CC863C" w:rsidR="005E2CD4" w:rsidRDefault="005E2CD4">
      <w:pPr>
        <w:pStyle w:val="Textpoznpodarou"/>
      </w:pPr>
      <w:r>
        <w:rPr>
          <w:rStyle w:val="Znakapoznpodarou"/>
        </w:rPr>
        <w:footnoteRef/>
      </w:r>
      <w:r>
        <w:t xml:space="preserve"> </w:t>
      </w:r>
      <w:r w:rsidRPr="00AD1FAB">
        <w:rPr>
          <w:rFonts w:ascii="Calibri Light" w:hAnsi="Calibri Light"/>
          <w:sz w:val="18"/>
          <w:szCs w:val="18"/>
        </w:rPr>
        <w:t xml:space="preserve">Dostupné z: </w:t>
      </w:r>
      <w:ins w:id="63" w:author="Simona Mrkvičková" w:date="2018-05-31T09:21:00Z">
        <w:r w:rsidR="0008637F">
          <w:rPr>
            <w:rFonts w:ascii="Calibri Light" w:hAnsi="Calibri Light"/>
            <w:sz w:val="18"/>
            <w:szCs w:val="18"/>
          </w:rPr>
          <w:fldChar w:fldCharType="begin"/>
        </w:r>
        <w:r w:rsidR="0008637F">
          <w:rPr>
            <w:rFonts w:ascii="Calibri Light" w:hAnsi="Calibri Light"/>
            <w:sz w:val="18"/>
            <w:szCs w:val="18"/>
          </w:rPr>
          <w:instrText xml:space="preserve"> HYPERLINK "https://www.utb.cz/univerzita/uredni-deska/vnitrni-normy-a-predpisy/" </w:instrText>
        </w:r>
        <w:r w:rsidR="0008637F">
          <w:rPr>
            <w:rFonts w:ascii="Calibri Light" w:hAnsi="Calibri Light"/>
            <w:sz w:val="18"/>
            <w:szCs w:val="18"/>
          </w:rPr>
          <w:fldChar w:fldCharType="separate"/>
        </w:r>
        <w:r w:rsidR="0008637F" w:rsidRPr="007E4FA7">
          <w:rPr>
            <w:rStyle w:val="Hypertextovodkaz"/>
            <w:rFonts w:ascii="Calibri Light" w:hAnsi="Calibri Light"/>
            <w:sz w:val="18"/>
            <w:szCs w:val="18"/>
          </w:rPr>
          <w:t>https://www.utb.cz/univerzita/uredni-deska/vnitrni-normy-a-predpisy/</w:t>
        </w:r>
        <w:r w:rsidR="0008637F">
          <w:rPr>
            <w:rFonts w:ascii="Calibri Light" w:hAnsi="Calibri Light"/>
            <w:sz w:val="18"/>
            <w:szCs w:val="18"/>
          </w:rPr>
          <w:fldChar w:fldCharType="end"/>
        </w:r>
      </w:ins>
    </w:p>
  </w:footnote>
  <w:footnote w:id="33">
    <w:p w14:paraId="3B3DBDCF" w14:textId="23727741" w:rsidR="005E2CD4" w:rsidRDefault="005E2CD4">
      <w:pPr>
        <w:pStyle w:val="Textpoznpodarou"/>
      </w:pPr>
      <w:r>
        <w:rPr>
          <w:rStyle w:val="Znakapoznpodarou"/>
        </w:rPr>
        <w:footnoteRef/>
      </w:r>
      <w:r>
        <w:t xml:space="preserve"> </w:t>
      </w:r>
      <w:r w:rsidRPr="00FD677A">
        <w:rPr>
          <w:rFonts w:ascii="Calibri Light" w:hAnsi="Calibri Light"/>
          <w:sz w:val="18"/>
          <w:szCs w:val="18"/>
        </w:rPr>
        <w:t xml:space="preserve">Dostupné z: </w:t>
      </w:r>
      <w:ins w:id="64" w:author="Simona Mrkvičková" w:date="2018-05-31T09:22:00Z">
        <w:r w:rsidR="0008637F">
          <w:rPr>
            <w:rFonts w:ascii="Calibri Light" w:hAnsi="Calibri Light"/>
            <w:sz w:val="18"/>
            <w:szCs w:val="18"/>
          </w:rPr>
          <w:fldChar w:fldCharType="begin"/>
        </w:r>
        <w:r w:rsidR="0008637F">
          <w:rPr>
            <w:rFonts w:ascii="Calibri Light" w:hAnsi="Calibri Light"/>
            <w:sz w:val="18"/>
            <w:szCs w:val="18"/>
          </w:rPr>
          <w:instrText xml:space="preserve"> HYPERLINK "https://ft.utb.cz/o-fakulte/zakladni-informace/struktura/ostatni-organy-fakulty/rada-studijnich-programu/" </w:instrText>
        </w:r>
        <w:r w:rsidR="0008637F">
          <w:rPr>
            <w:rFonts w:ascii="Calibri Light" w:hAnsi="Calibri Light"/>
            <w:sz w:val="18"/>
            <w:szCs w:val="18"/>
          </w:rPr>
          <w:fldChar w:fldCharType="separate"/>
        </w:r>
        <w:r w:rsidR="0008637F" w:rsidRPr="00697903">
          <w:rPr>
            <w:rStyle w:val="Hypertextovodkaz"/>
            <w:rFonts w:ascii="Calibri Light" w:hAnsi="Calibri Light"/>
            <w:sz w:val="18"/>
            <w:szCs w:val="18"/>
          </w:rPr>
          <w:t>https://ft.utb.cz/o-fakulte/zakladni-informace/struktura/ostatni-organy-fakulty/rada-studijnich-programu/</w:t>
        </w:r>
        <w:r w:rsidR="0008637F">
          <w:rPr>
            <w:rFonts w:ascii="Calibri Light" w:hAnsi="Calibri Light"/>
            <w:sz w:val="18"/>
            <w:szCs w:val="18"/>
          </w:rPr>
          <w:fldChar w:fldCharType="end"/>
        </w:r>
      </w:ins>
    </w:p>
  </w:footnote>
  <w:footnote w:id="34">
    <w:p w14:paraId="37DC4075" w14:textId="206C3881" w:rsidR="005E2CD4" w:rsidRDefault="005E2CD4">
      <w:pPr>
        <w:pStyle w:val="Textpoznpodarou"/>
      </w:pPr>
      <w:r>
        <w:rPr>
          <w:rStyle w:val="Znakapoznpodarou"/>
        </w:rPr>
        <w:footnoteRef/>
      </w:r>
      <w:r>
        <w:t xml:space="preserve"> </w:t>
      </w:r>
      <w:r w:rsidRPr="005B6D5A">
        <w:rPr>
          <w:rFonts w:ascii="Calibri Light" w:hAnsi="Calibri Light"/>
          <w:sz w:val="18"/>
          <w:szCs w:val="18"/>
        </w:rPr>
        <w:t xml:space="preserve">Dostupné z: </w:t>
      </w:r>
      <w:ins w:id="65" w:author="Simona Mrkvičková" w:date="2018-05-31T09:22:00Z">
        <w:r w:rsidR="0008637F">
          <w:rPr>
            <w:rFonts w:ascii="Calibri Light" w:hAnsi="Calibri Light"/>
            <w:sz w:val="18"/>
            <w:szCs w:val="18"/>
          </w:rPr>
          <w:fldChar w:fldCharType="begin"/>
        </w:r>
        <w:r w:rsidR="0008637F">
          <w:rPr>
            <w:rFonts w:ascii="Calibri Light" w:hAnsi="Calibri Light"/>
            <w:sz w:val="18"/>
            <w:szCs w:val="18"/>
          </w:rPr>
          <w:instrText xml:space="preserve"> HYPERLINK "http://digilib.k.utb.cz" </w:instrText>
        </w:r>
        <w:r w:rsidR="0008637F">
          <w:rPr>
            <w:rFonts w:ascii="Calibri Light" w:hAnsi="Calibri Light"/>
            <w:sz w:val="18"/>
            <w:szCs w:val="18"/>
          </w:rPr>
        </w:r>
        <w:r w:rsidR="0008637F">
          <w:rPr>
            <w:rFonts w:ascii="Calibri Light" w:hAnsi="Calibri Light"/>
            <w:sz w:val="18"/>
            <w:szCs w:val="18"/>
          </w:rPr>
          <w:fldChar w:fldCharType="separate"/>
        </w:r>
        <w:r w:rsidRPr="0008637F">
          <w:rPr>
            <w:rStyle w:val="Hypertextovodkaz"/>
            <w:rFonts w:ascii="Calibri Light" w:hAnsi="Calibri Light"/>
            <w:sz w:val="18"/>
            <w:szCs w:val="18"/>
          </w:rPr>
          <w:t>http://digilib.k.utb.cz</w:t>
        </w:r>
        <w:r w:rsidR="0008637F">
          <w:rPr>
            <w:rFonts w:ascii="Calibri Light" w:hAnsi="Calibri Light"/>
            <w:sz w:val="18"/>
            <w:szCs w:val="18"/>
          </w:rPr>
          <w:fldChar w:fldCharType="end"/>
        </w:r>
      </w:ins>
    </w:p>
  </w:footnote>
  <w:footnote w:id="35">
    <w:p w14:paraId="4034B71B" w14:textId="56972489" w:rsidR="005E2CD4" w:rsidRPr="005B6D5A" w:rsidRDefault="005E2CD4">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 xml:space="preserve">Dostupné z: </w:t>
      </w:r>
      <w:ins w:id="66" w:author="Simona Mrkvičková" w:date="2018-05-31T09:22:00Z">
        <w:r w:rsidR="0008637F">
          <w:rPr>
            <w:rFonts w:ascii="Calibri Light" w:hAnsi="Calibri Light"/>
            <w:sz w:val="18"/>
            <w:szCs w:val="18"/>
          </w:rPr>
          <w:fldChar w:fldCharType="begin"/>
        </w:r>
        <w:r w:rsidR="0008637F">
          <w:rPr>
            <w:rFonts w:ascii="Calibri Light" w:hAnsi="Calibri Light"/>
            <w:sz w:val="18"/>
            <w:szCs w:val="18"/>
          </w:rPr>
          <w:instrText xml:space="preserve"> HYPERLINK "https://ft.utb.cz/o-fakulte/uredni-deska/vnitrni-normy-a-predpisy/vnitrni-predpisy/" </w:instrText>
        </w:r>
        <w:r w:rsidR="0008637F">
          <w:rPr>
            <w:rFonts w:ascii="Calibri Light" w:hAnsi="Calibri Light"/>
            <w:sz w:val="18"/>
            <w:szCs w:val="18"/>
          </w:rPr>
          <w:fldChar w:fldCharType="separate"/>
        </w:r>
        <w:r w:rsidR="0008637F" w:rsidRPr="00697903">
          <w:rPr>
            <w:rStyle w:val="Hypertextovodkaz"/>
            <w:rFonts w:ascii="Calibri Light" w:hAnsi="Calibri Light"/>
            <w:sz w:val="18"/>
            <w:szCs w:val="18"/>
          </w:rPr>
          <w:t>https://ft.utb.cz/o-fakulte/uredni-deska/vnitrni-normy-a-predpisy/vnitrni-predpisy/</w:t>
        </w:r>
        <w:r w:rsidR="0008637F">
          <w:rPr>
            <w:rFonts w:ascii="Calibri Light" w:hAnsi="Calibri Light"/>
            <w:sz w:val="18"/>
            <w:szCs w:val="18"/>
          </w:rPr>
          <w:fldChar w:fldCharType="end"/>
        </w:r>
      </w:ins>
    </w:p>
  </w:footnote>
  <w:footnote w:id="36">
    <w:p w14:paraId="6E573707" w14:textId="37CDE6EE" w:rsidR="005E2CD4" w:rsidRDefault="005E2CD4">
      <w:pPr>
        <w:pStyle w:val="Textpoznpodarou"/>
      </w:pPr>
      <w:r>
        <w:rPr>
          <w:rStyle w:val="Znakapoznpodarou"/>
        </w:rPr>
        <w:footnoteRef/>
      </w:r>
      <w:r>
        <w:t xml:space="preserve"> </w:t>
      </w:r>
      <w:r w:rsidRPr="005B6D5A">
        <w:rPr>
          <w:rFonts w:ascii="Calibri Light" w:hAnsi="Calibri Light"/>
          <w:sz w:val="18"/>
          <w:szCs w:val="18"/>
        </w:rPr>
        <w:t xml:space="preserve">Dostupné z: </w:t>
      </w:r>
      <w:ins w:id="67" w:author="Simona Mrkvičková" w:date="2018-05-31T09:22:00Z">
        <w:r w:rsidR="0008637F">
          <w:rPr>
            <w:rFonts w:ascii="Calibri Light" w:hAnsi="Calibri Light"/>
            <w:sz w:val="18"/>
            <w:szCs w:val="18"/>
          </w:rPr>
          <w:fldChar w:fldCharType="begin"/>
        </w:r>
        <w:r w:rsidR="0008637F">
          <w:rPr>
            <w:rFonts w:ascii="Calibri Light" w:hAnsi="Calibri Light"/>
            <w:sz w:val="18"/>
            <w:szCs w:val="18"/>
          </w:rPr>
          <w:instrText xml:space="preserve"> HYPERLINK "https://ft.utb.cz/studium/studijni-oddeleni-2/studijni-plany/" </w:instrText>
        </w:r>
        <w:r w:rsidR="0008637F">
          <w:rPr>
            <w:rFonts w:ascii="Calibri Light" w:hAnsi="Calibri Light"/>
            <w:sz w:val="18"/>
            <w:szCs w:val="18"/>
          </w:rPr>
          <w:fldChar w:fldCharType="separate"/>
        </w:r>
        <w:r w:rsidR="0008637F" w:rsidRPr="00657CE4">
          <w:rPr>
            <w:rStyle w:val="Hypertextovodkaz"/>
            <w:rFonts w:ascii="Calibri Light" w:hAnsi="Calibri Light"/>
            <w:sz w:val="18"/>
            <w:szCs w:val="18"/>
          </w:rPr>
          <w:t>https://ft.utb.cz/studium/studijni-oddeleni-2/studijni-plany/</w:t>
        </w:r>
        <w:r w:rsidR="0008637F">
          <w:rPr>
            <w:rFonts w:ascii="Calibri Light" w:hAnsi="Calibri Light"/>
            <w:sz w:val="18"/>
            <w:szCs w:val="18"/>
          </w:rPr>
          <w:fldChar w:fldCharType="end"/>
        </w:r>
      </w:ins>
    </w:p>
  </w:footnote>
  <w:footnote w:id="37">
    <w:p w14:paraId="7DAD1CDB" w14:textId="481D8F32" w:rsidR="005E2CD4" w:rsidRDefault="005E2CD4">
      <w:pPr>
        <w:pStyle w:val="Textpoznpodarou"/>
      </w:pPr>
      <w:r>
        <w:rPr>
          <w:rStyle w:val="Znakapoznpodarou"/>
        </w:rPr>
        <w:footnoteRef/>
      </w:r>
      <w:r>
        <w:t xml:space="preserve"> </w:t>
      </w:r>
      <w:r w:rsidRPr="005B6D5A">
        <w:rPr>
          <w:rFonts w:ascii="Calibri Light" w:hAnsi="Calibri Light"/>
          <w:sz w:val="18"/>
          <w:szCs w:val="18"/>
        </w:rPr>
        <w:t xml:space="preserve">Dostupné z: </w:t>
      </w:r>
      <w:ins w:id="69" w:author="Simona Mrkvičková" w:date="2018-05-31T09:23:00Z">
        <w:r w:rsidR="0008637F">
          <w:rPr>
            <w:rFonts w:ascii="Calibri Light" w:hAnsi="Calibri Light"/>
            <w:sz w:val="18"/>
            <w:szCs w:val="18"/>
          </w:rPr>
          <w:fldChar w:fldCharType="begin"/>
        </w:r>
        <w:r w:rsidR="0008637F">
          <w:rPr>
            <w:rFonts w:ascii="Calibri Light" w:hAnsi="Calibri Light"/>
            <w:sz w:val="18"/>
            <w:szCs w:val="18"/>
          </w:rPr>
          <w:instrText xml:space="preserve"> HYPERLINK "https://ft.utb.cz/o-fakulte/uredni-deska/vnitrni-normy-a-predpisy/pokyny-dekana/%20" </w:instrText>
        </w:r>
        <w:r w:rsidR="0008637F">
          <w:rPr>
            <w:rFonts w:ascii="Calibri Light" w:hAnsi="Calibri Light"/>
            <w:sz w:val="18"/>
            <w:szCs w:val="18"/>
          </w:rPr>
          <w:fldChar w:fldCharType="separate"/>
        </w:r>
        <w:r w:rsidR="0008637F" w:rsidRPr="00657CE4">
          <w:rPr>
            <w:rStyle w:val="Hypertextovodkaz"/>
            <w:rFonts w:ascii="Calibri Light" w:hAnsi="Calibri Light"/>
            <w:sz w:val="18"/>
            <w:szCs w:val="18"/>
          </w:rPr>
          <w:t>https://ft.utb.cz/o-fakulte/uredni-deska/vnitrni-normy-a-predpisy/pokyny-dekana/</w:t>
        </w:r>
        <w:r w:rsidR="0008637F">
          <w:rPr>
            <w:rFonts w:ascii="Calibri Light" w:hAnsi="Calibri Light"/>
            <w:sz w:val="18"/>
            <w:szCs w:val="18"/>
          </w:rPr>
          <w:fldChar w:fldCharType="end"/>
        </w:r>
      </w:ins>
    </w:p>
  </w:footnote>
  <w:footnote w:id="38">
    <w:p w14:paraId="660BB295" w14:textId="26048E98" w:rsidR="005E2CD4" w:rsidRPr="00C01A21" w:rsidRDefault="005E2CD4" w:rsidP="00C01A21">
      <w:pPr>
        <w:pStyle w:val="Textpoznpodarou"/>
        <w:rPr>
          <w:rStyle w:val="Znakapoznpodarou"/>
          <w:sz w:val="18"/>
          <w:szCs w:val="18"/>
          <w:vertAlign w:val="baseline"/>
        </w:rPr>
      </w:pPr>
      <w:r>
        <w:rPr>
          <w:rStyle w:val="Znakapoznpodarou"/>
        </w:rPr>
        <w:footnoteRef/>
      </w:r>
      <w:r w:rsidRPr="00C01A21">
        <w:rPr>
          <w:rStyle w:val="Znakapoznpodarou"/>
        </w:rPr>
        <w:t xml:space="preserve"> </w:t>
      </w:r>
      <w:r w:rsidRPr="00C01A21">
        <w:rPr>
          <w:rStyle w:val="Znakapoznpodarou"/>
          <w:sz w:val="18"/>
          <w:szCs w:val="18"/>
          <w:vertAlign w:val="baseline"/>
        </w:rPr>
        <w:t xml:space="preserve">Dostupné z: </w:t>
      </w:r>
      <w:ins w:id="70" w:author="Simona Mrkvičková" w:date="2018-05-31T09:24:00Z">
        <w:r w:rsidR="0008637F">
          <w:rPr>
            <w:rFonts w:ascii="Calibri Light" w:hAnsi="Calibri Light"/>
            <w:sz w:val="18"/>
            <w:szCs w:val="18"/>
          </w:rPr>
          <w:fldChar w:fldCharType="begin"/>
        </w:r>
        <w:r w:rsidR="0008637F">
          <w:rPr>
            <w:rFonts w:ascii="Calibri Light" w:hAnsi="Calibri Light"/>
            <w:sz w:val="18"/>
            <w:szCs w:val="18"/>
          </w:rPr>
          <w:instrText xml:space="preserve"> HYPERLINK "https://ft.utb.cz/o-fakulte/uredni-deska/vyrocni-zpravy/" </w:instrText>
        </w:r>
        <w:r w:rsidR="0008637F">
          <w:rPr>
            <w:rFonts w:ascii="Calibri Light" w:hAnsi="Calibri Light"/>
            <w:sz w:val="18"/>
            <w:szCs w:val="18"/>
          </w:rPr>
          <w:fldChar w:fldCharType="separate"/>
        </w:r>
        <w:r w:rsidR="0008637F" w:rsidRPr="00AC252B">
          <w:rPr>
            <w:rStyle w:val="Hypertextovodkaz"/>
            <w:rFonts w:ascii="Calibri Light" w:hAnsi="Calibri Light"/>
            <w:sz w:val="18"/>
            <w:szCs w:val="18"/>
          </w:rPr>
          <w:t>https://ft.utb.cz/o-fakulte/uredni-deska/vyrocni-zpravy/</w:t>
        </w:r>
        <w:r w:rsidR="0008637F">
          <w:rPr>
            <w:rFonts w:ascii="Calibri Light" w:hAnsi="Calibri Light"/>
            <w:sz w:val="18"/>
            <w:szCs w:val="18"/>
          </w:rPr>
          <w:fldChar w:fldCharType="end"/>
        </w:r>
      </w:ins>
    </w:p>
  </w:footnote>
  <w:footnote w:id="39">
    <w:p w14:paraId="0CA982F1" w14:textId="7324CB10" w:rsidR="005E2CD4" w:rsidRPr="000700C8" w:rsidRDefault="005E2CD4">
      <w:pPr>
        <w:pStyle w:val="Textpoznpodarou"/>
        <w:rPr>
          <w:rFonts w:ascii="Calibri Light" w:hAnsi="Calibri Light"/>
          <w:sz w:val="18"/>
          <w:szCs w:val="18"/>
        </w:rPr>
      </w:pPr>
      <w:r w:rsidRPr="00C01A21">
        <w:rPr>
          <w:rStyle w:val="Znakapoznpodarou"/>
        </w:rPr>
        <w:footnoteRef/>
      </w:r>
      <w:r w:rsidRPr="00C01A21">
        <w:rPr>
          <w:rStyle w:val="Znakapoznpodarou"/>
        </w:rPr>
        <w:t xml:space="preserve"> </w:t>
      </w:r>
      <w:r w:rsidRPr="00C01A21">
        <w:rPr>
          <w:rStyle w:val="Znakapoznpodarou"/>
          <w:sz w:val="18"/>
          <w:szCs w:val="18"/>
          <w:vertAlign w:val="baseline"/>
        </w:rPr>
        <w:t xml:space="preserve">Dostupné z: </w:t>
      </w:r>
      <w:ins w:id="71" w:author="Simona Mrkvičková" w:date="2018-05-31T09:27:00Z">
        <w:r w:rsidR="00AB43AC">
          <w:rPr>
            <w:rFonts w:ascii="Calibri Light" w:hAnsi="Calibri Light"/>
            <w:sz w:val="18"/>
            <w:szCs w:val="18"/>
          </w:rPr>
          <w:fldChar w:fldCharType="begin"/>
        </w:r>
        <w:r w:rsidR="00AB43AC">
          <w:rPr>
            <w:rFonts w:ascii="Calibri Light" w:hAnsi="Calibri Light"/>
            <w:sz w:val="18"/>
            <w:szCs w:val="18"/>
          </w:rPr>
          <w:instrText xml:space="preserve"> HYPERLINK "https://ft.utb.cz/ustav-inzenyrstvi-ochrany-zivotniho-prostredi/veda-a-vyzkum/pristrojove-vybaveni/" </w:instrText>
        </w:r>
        <w:r w:rsidR="00AB43AC">
          <w:rPr>
            <w:rFonts w:ascii="Calibri Light" w:hAnsi="Calibri Light"/>
            <w:sz w:val="18"/>
            <w:szCs w:val="18"/>
          </w:rPr>
        </w:r>
        <w:r w:rsidR="00AB43AC">
          <w:rPr>
            <w:rFonts w:ascii="Calibri Light" w:hAnsi="Calibri Light"/>
            <w:sz w:val="18"/>
            <w:szCs w:val="18"/>
          </w:rPr>
          <w:fldChar w:fldCharType="separate"/>
        </w:r>
        <w:r w:rsidR="00AB43AC" w:rsidRPr="00AB43AC">
          <w:rPr>
            <w:rStyle w:val="Hypertextovodkaz"/>
            <w:rFonts w:ascii="Calibri Light" w:hAnsi="Calibri Light"/>
            <w:sz w:val="18"/>
            <w:szCs w:val="18"/>
          </w:rPr>
          <w:t>https://ft.utb.cz/ustav-inzenyrstvi-ochrany-zivotniho-prostredi/veda-a-vyzkum/pristrojove-vybaveni/</w:t>
        </w:r>
        <w:r w:rsidR="00AB43AC">
          <w:rPr>
            <w:rFonts w:ascii="Calibri Light" w:hAnsi="Calibri Light"/>
            <w:sz w:val="18"/>
            <w:szCs w:val="18"/>
          </w:rPr>
          <w:fldChar w:fldCharType="end"/>
        </w:r>
        <w:r w:rsidR="00AB43AC">
          <w:rPr>
            <w:sz w:val="18"/>
            <w:szCs w:val="18"/>
          </w:rPr>
          <w:t xml:space="preserve"> a</w:t>
        </w:r>
      </w:ins>
    </w:p>
  </w:footnote>
  <w:footnote w:id="40">
    <w:p w14:paraId="07C33548" w14:textId="645702A0" w:rsidR="005E2CD4" w:rsidRDefault="005E2CD4">
      <w:pPr>
        <w:pStyle w:val="Textpoznpodarou"/>
      </w:pPr>
      <w:r>
        <w:rPr>
          <w:rStyle w:val="Znakapoznpodarou"/>
        </w:rPr>
        <w:footnoteRef/>
      </w:r>
      <w:r>
        <w:t xml:space="preserve"> </w:t>
      </w:r>
      <w:r w:rsidRPr="00683429">
        <w:rPr>
          <w:rFonts w:ascii="Calibri Light" w:hAnsi="Calibri Light"/>
          <w:sz w:val="18"/>
          <w:szCs w:val="18"/>
        </w:rPr>
        <w:t xml:space="preserve">Dostupné z: </w:t>
      </w:r>
      <w:ins w:id="72" w:author="Simona Mrkvičková" w:date="2018-05-31T09:28:00Z">
        <w:r w:rsidR="00AB43AC">
          <w:rPr>
            <w:rFonts w:ascii="Calibri Light" w:hAnsi="Calibri Light"/>
            <w:sz w:val="18"/>
            <w:szCs w:val="18"/>
          </w:rPr>
          <w:fldChar w:fldCharType="begin"/>
        </w:r>
        <w:r w:rsidR="00AB43AC">
          <w:rPr>
            <w:rFonts w:ascii="Calibri Light" w:hAnsi="Calibri Light"/>
            <w:sz w:val="18"/>
            <w:szCs w:val="18"/>
          </w:rPr>
          <w:instrText xml:space="preserve"> HYPERLINK "http://www.msmt.cz/vyzkum-a-vyvoj-2/zakon-c-111-1998-sb-o-vysokych-skolach" </w:instrText>
        </w:r>
        <w:r w:rsidR="00AB43AC">
          <w:rPr>
            <w:rFonts w:ascii="Calibri Light" w:hAnsi="Calibri Light"/>
            <w:sz w:val="18"/>
            <w:szCs w:val="18"/>
          </w:rPr>
        </w:r>
        <w:r w:rsidR="00AB43AC">
          <w:rPr>
            <w:rFonts w:ascii="Calibri Light" w:hAnsi="Calibri Light"/>
            <w:sz w:val="18"/>
            <w:szCs w:val="18"/>
          </w:rPr>
          <w:fldChar w:fldCharType="separate"/>
        </w:r>
        <w:r w:rsidRPr="00AB43AC">
          <w:rPr>
            <w:rStyle w:val="Hypertextovodkaz"/>
            <w:rFonts w:ascii="Calibri Light" w:hAnsi="Calibri Light"/>
            <w:sz w:val="18"/>
            <w:szCs w:val="18"/>
          </w:rPr>
          <w:t>http://www.msmt.cz/vyzkum-a-vyvoj-2/zakon-c-111-1998-sb-o-vysokych-skolach</w:t>
        </w:r>
        <w:r w:rsidR="00AB43AC">
          <w:rPr>
            <w:rFonts w:ascii="Calibri Light" w:hAnsi="Calibri Light"/>
            <w:sz w:val="18"/>
            <w:szCs w:val="18"/>
          </w:rPr>
          <w:fldChar w:fldCharType="end"/>
        </w:r>
      </w:ins>
    </w:p>
  </w:footnote>
  <w:footnote w:id="41">
    <w:p w14:paraId="44D7C7EF" w14:textId="2775F29F" w:rsidR="005E2CD4" w:rsidRDefault="005E2CD4">
      <w:pPr>
        <w:pStyle w:val="Textpoznpodarou"/>
      </w:pPr>
      <w:r>
        <w:rPr>
          <w:rStyle w:val="Znakapoznpodarou"/>
        </w:rPr>
        <w:footnoteRef/>
      </w:r>
      <w:r>
        <w:t xml:space="preserve"> </w:t>
      </w:r>
      <w:r w:rsidRPr="005962B5">
        <w:rPr>
          <w:rFonts w:ascii="Calibri Light" w:hAnsi="Calibri Light"/>
          <w:sz w:val="18"/>
          <w:szCs w:val="18"/>
        </w:rPr>
        <w:t xml:space="preserve">Dostupné z: </w:t>
      </w:r>
      <w:ins w:id="73" w:author="Simona Mrkvičková" w:date="2018-05-31T09:28:00Z">
        <w:r w:rsidR="00AB43AC">
          <w:rPr>
            <w:rFonts w:ascii="Calibri Light" w:hAnsi="Calibri Light"/>
            <w:sz w:val="18"/>
            <w:szCs w:val="18"/>
          </w:rPr>
          <w:fldChar w:fldCharType="begin"/>
        </w:r>
        <w:r w:rsidR="00AB43AC">
          <w:rPr>
            <w:rFonts w:ascii="Calibri Light" w:hAnsi="Calibri Light"/>
            <w:sz w:val="18"/>
            <w:szCs w:val="18"/>
          </w:rPr>
          <w:instrText xml:space="preserve"> HYPERLINK "https://www.utb.cz/univerzita/uredni-deska/vnitrni-normy-a-predpisy/vnitrni-predpisy/%20" </w:instrText>
        </w:r>
        <w:r w:rsidR="00AB43AC">
          <w:rPr>
            <w:rFonts w:ascii="Calibri Light" w:hAnsi="Calibri Light"/>
            <w:sz w:val="18"/>
            <w:szCs w:val="18"/>
          </w:rPr>
          <w:fldChar w:fldCharType="separate"/>
        </w:r>
        <w:r w:rsidR="00AB43AC" w:rsidRPr="00AC252B">
          <w:rPr>
            <w:rStyle w:val="Hypertextovodkaz"/>
            <w:rFonts w:ascii="Calibri Light" w:hAnsi="Calibri Light"/>
            <w:sz w:val="18"/>
            <w:szCs w:val="18"/>
          </w:rPr>
          <w:t>https://www.utb.cz/univerzita/uredni-deska/vnitrni-normy-a-predpisy/vnitrni-predpisy/</w:t>
        </w:r>
        <w:r w:rsidR="00AB43AC">
          <w:rPr>
            <w:rFonts w:ascii="Calibri Light" w:hAnsi="Calibri Light"/>
            <w:sz w:val="18"/>
            <w:szCs w:val="18"/>
          </w:rPr>
          <w:fldChar w:fldCharType="end"/>
        </w:r>
      </w:ins>
    </w:p>
  </w:footnote>
  <w:footnote w:id="42">
    <w:p w14:paraId="618395DF" w14:textId="3AA7E91F" w:rsidR="005E2CD4" w:rsidRDefault="005E2CD4">
      <w:pPr>
        <w:pStyle w:val="Textpoznpodarou"/>
      </w:pPr>
      <w:r>
        <w:rPr>
          <w:rStyle w:val="Znakapoznpodarou"/>
        </w:rPr>
        <w:footnoteRef/>
      </w:r>
      <w:r>
        <w:t xml:space="preserve"> </w:t>
      </w:r>
      <w:r w:rsidRPr="007D7B53">
        <w:rPr>
          <w:rFonts w:ascii="Calibri Light" w:hAnsi="Calibri Light"/>
          <w:sz w:val="18"/>
          <w:szCs w:val="18"/>
        </w:rPr>
        <w:t xml:space="preserve">Dostupné z: </w:t>
      </w:r>
      <w:ins w:id="220" w:author="Simona Mrkvičková" w:date="2018-05-31T09:30:00Z">
        <w:r w:rsidR="00AB43AC">
          <w:rPr>
            <w:rFonts w:ascii="Calibri Light" w:hAnsi="Calibri Light"/>
            <w:sz w:val="18"/>
            <w:szCs w:val="18"/>
          </w:rPr>
          <w:fldChar w:fldCharType="begin"/>
        </w:r>
        <w:r w:rsidR="00AB43AC">
          <w:rPr>
            <w:rFonts w:ascii="Calibri Light" w:hAnsi="Calibri Light"/>
            <w:sz w:val="18"/>
            <w:szCs w:val="18"/>
          </w:rPr>
          <w:instrText xml:space="preserve"> HYPERLINK "https://ft.utb.cz/veda-a-vyzkum/habilitacni-a-jmenovaci-rizeni/habilitacni-rizeni/" </w:instrText>
        </w:r>
        <w:r w:rsidR="00AB43AC">
          <w:rPr>
            <w:rFonts w:ascii="Calibri Light" w:hAnsi="Calibri Light"/>
            <w:sz w:val="18"/>
            <w:szCs w:val="18"/>
          </w:rPr>
        </w:r>
        <w:r w:rsidR="00AB43AC">
          <w:rPr>
            <w:rFonts w:ascii="Calibri Light" w:hAnsi="Calibri Light"/>
            <w:sz w:val="18"/>
            <w:szCs w:val="18"/>
          </w:rPr>
          <w:fldChar w:fldCharType="separate"/>
        </w:r>
        <w:r w:rsidR="00AB43AC" w:rsidRPr="00AB43AC">
          <w:rPr>
            <w:rStyle w:val="Hypertextovodkaz"/>
            <w:rFonts w:ascii="Calibri Light" w:hAnsi="Calibri Light"/>
            <w:sz w:val="18"/>
            <w:szCs w:val="18"/>
          </w:rPr>
          <w:t>https://ft.utb.cz/veda-a-vyzkum/habilitacni-a-jmenovaci-rizeni/habilitacni-rizeni/</w:t>
        </w:r>
        <w:r w:rsidR="00AB43AC">
          <w:rPr>
            <w:rFonts w:ascii="Calibri Light" w:hAnsi="Calibri Light"/>
            <w:sz w:val="18"/>
            <w:szCs w:val="18"/>
          </w:rPr>
          <w:fldChar w:fldCharType="end"/>
        </w:r>
      </w:ins>
    </w:p>
  </w:footnote>
  <w:footnote w:id="43">
    <w:p w14:paraId="4FE73CC2" w14:textId="67CC6DDB" w:rsidR="005E2CD4" w:rsidRDefault="005E2CD4">
      <w:pPr>
        <w:pStyle w:val="Textpoznpodarou"/>
      </w:pPr>
      <w:r>
        <w:rPr>
          <w:rStyle w:val="Znakapoznpodarou"/>
        </w:rPr>
        <w:footnoteRef/>
      </w:r>
      <w:r>
        <w:t xml:space="preserve"> </w:t>
      </w:r>
      <w:r w:rsidRPr="007D7B53">
        <w:rPr>
          <w:rFonts w:ascii="Calibri Light" w:hAnsi="Calibri Light"/>
          <w:sz w:val="18"/>
          <w:szCs w:val="18"/>
        </w:rPr>
        <w:t xml:space="preserve">Dostupné z: </w:t>
      </w:r>
      <w:ins w:id="221" w:author="Simona Mrkvičková" w:date="2018-05-31T09:30:00Z">
        <w:r w:rsidR="00AB43AC">
          <w:rPr>
            <w:rFonts w:ascii="Calibri Light" w:hAnsi="Calibri Light"/>
            <w:sz w:val="18"/>
            <w:szCs w:val="18"/>
          </w:rPr>
          <w:fldChar w:fldCharType="begin"/>
        </w:r>
        <w:r w:rsidR="00AB43AC">
          <w:rPr>
            <w:rFonts w:ascii="Calibri Light" w:hAnsi="Calibri Light"/>
            <w:sz w:val="18"/>
            <w:szCs w:val="18"/>
          </w:rPr>
          <w:instrText xml:space="preserve"> HYPERLINK "https://www.utb.cz/univerzita/uredni-deska/vnitrni-normy-a-predpisy/vnitrni-predpisy/%20" </w:instrText>
        </w:r>
        <w:r w:rsidR="00AB43AC">
          <w:rPr>
            <w:rFonts w:ascii="Calibri Light" w:hAnsi="Calibri Light"/>
            <w:sz w:val="18"/>
            <w:szCs w:val="18"/>
          </w:rPr>
          <w:fldChar w:fldCharType="separate"/>
        </w:r>
        <w:r w:rsidR="00AB43AC" w:rsidRPr="009864B2">
          <w:rPr>
            <w:rStyle w:val="Hypertextovodkaz"/>
            <w:rFonts w:ascii="Calibri Light" w:hAnsi="Calibri Light"/>
            <w:sz w:val="18"/>
            <w:szCs w:val="18"/>
          </w:rPr>
          <w:t>https://www.utb.cz/univerzita/uredni-deska/vnitrni-normy-a-predpisy/</w:t>
        </w:r>
        <w:r w:rsidR="00AB43AC">
          <w:rPr>
            <w:rFonts w:ascii="Calibri Light" w:hAnsi="Calibri Light"/>
            <w:sz w:val="18"/>
            <w:szCs w:val="18"/>
          </w:rPr>
          <w:fldChar w:fldCharType="end"/>
        </w:r>
      </w:ins>
    </w:p>
  </w:footnote>
  <w:footnote w:id="44">
    <w:p w14:paraId="55235E7C" w14:textId="7785851A" w:rsidR="005E2CD4" w:rsidRDefault="005E2CD4">
      <w:pPr>
        <w:pStyle w:val="Textpoznpodarou"/>
      </w:pPr>
      <w:r>
        <w:rPr>
          <w:rStyle w:val="Znakapoznpodarou"/>
        </w:rPr>
        <w:footnoteRef/>
      </w:r>
      <w:r>
        <w:t xml:space="preserve"> </w:t>
      </w:r>
      <w:r w:rsidRPr="00042DE1">
        <w:rPr>
          <w:rFonts w:ascii="Calibri Light" w:hAnsi="Calibri Light"/>
          <w:sz w:val="18"/>
          <w:szCs w:val="18"/>
        </w:rPr>
        <w:t xml:space="preserve">Dostupné z: </w:t>
      </w:r>
      <w:ins w:id="492" w:author="Simona Mrkvičková" w:date="2018-05-31T09:32:00Z">
        <w:r w:rsidR="00AB43AC">
          <w:rPr>
            <w:rFonts w:ascii="Calibri Light" w:hAnsi="Calibri Light"/>
            <w:sz w:val="18"/>
            <w:szCs w:val="18"/>
          </w:rPr>
          <w:fldChar w:fldCharType="begin"/>
        </w:r>
        <w:r w:rsidR="00AB43AC">
          <w:rPr>
            <w:rFonts w:ascii="Calibri Light" w:hAnsi="Calibri Light"/>
            <w:sz w:val="18"/>
            <w:szCs w:val="18"/>
          </w:rPr>
          <w:instrText xml:space="preserve"> HYPERLINK "https://ft.utb.cz/o-fakulte/uredni-deska/vnitrni-normy-a-predpisy/smernice-dekana/" </w:instrText>
        </w:r>
        <w:r w:rsidR="00AB43AC">
          <w:rPr>
            <w:rFonts w:ascii="Calibri Light" w:hAnsi="Calibri Light"/>
            <w:sz w:val="18"/>
            <w:szCs w:val="18"/>
          </w:rPr>
          <w:fldChar w:fldCharType="separate"/>
        </w:r>
        <w:r w:rsidR="00AB43AC" w:rsidRPr="0070554B">
          <w:rPr>
            <w:rStyle w:val="Hypertextovodkaz"/>
            <w:rFonts w:ascii="Calibri Light" w:hAnsi="Calibri Light"/>
            <w:sz w:val="18"/>
            <w:szCs w:val="18"/>
          </w:rPr>
          <w:t>https://ft.utb.cz/o-fakulte/uredni-deska/vnitrni-normy-a-predpisy/smernice-dekana/</w:t>
        </w:r>
        <w:r w:rsidR="00AB43AC">
          <w:rPr>
            <w:rFonts w:ascii="Calibri Light" w:hAnsi="Calibri Light"/>
            <w:sz w:val="18"/>
            <w:szCs w:val="18"/>
          </w:rP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5E2CD4" w:rsidRDefault="005E2CD4" w:rsidP="00A867F4">
    <w:pPr>
      <w:pStyle w:val="Zhlav"/>
      <w:jc w:val="center"/>
    </w:pPr>
  </w:p>
  <w:p w14:paraId="2108C60D" w14:textId="2493B0C6" w:rsidR="005E2CD4" w:rsidRPr="00A867F4" w:rsidRDefault="005E2CD4" w:rsidP="00A867F4">
    <w:pPr>
      <w:pStyle w:val="Zhlav"/>
      <w:jc w:val="center"/>
    </w:pPr>
    <w:r w:rsidRPr="00A867F4">
      <w:t>Univerzita Tomáše Bati ve Zlíně, Fakulta technologická</w:t>
    </w:r>
  </w:p>
  <w:p w14:paraId="68A2A5BB" w14:textId="31F1B548" w:rsidR="005E2CD4" w:rsidRPr="00A867F4" w:rsidRDefault="005E2CD4" w:rsidP="00A867F4">
    <w:pPr>
      <w:tabs>
        <w:tab w:val="center" w:pos="4536"/>
        <w:tab w:val="right" w:pos="9072"/>
      </w:tabs>
      <w:spacing w:after="0" w:line="240" w:lineRule="auto"/>
    </w:pPr>
    <w:r w:rsidRPr="00A867F4">
      <w:tab/>
      <w:t xml:space="preserve">SP: </w:t>
    </w:r>
    <w:r>
      <w:t>Biotechnologie</w:t>
    </w:r>
  </w:p>
  <w:p w14:paraId="476CB1D1" w14:textId="074419B3" w:rsidR="005E2CD4" w:rsidRDefault="005E2CD4">
    <w:pPr>
      <w:pStyle w:val="Zhlav"/>
    </w:pPr>
  </w:p>
  <w:p w14:paraId="0AE8C241" w14:textId="77777777" w:rsidR="005E2CD4" w:rsidRDefault="005E2C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5E2CD4" w:rsidRDefault="005E2CD4">
    <w:pPr>
      <w:pStyle w:val="Zhlav"/>
    </w:pPr>
  </w:p>
  <w:p w14:paraId="2F786147" w14:textId="5389C7E0" w:rsidR="005E2CD4" w:rsidRDefault="005E2C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1EE6748"/>
    <w:multiLevelType w:val="hybridMultilevel"/>
    <w:tmpl w:val="144278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5"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6"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7"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8"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9"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2"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3"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8"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9"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2"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8"/>
  </w:num>
  <w:num w:numId="3">
    <w:abstractNumId w:val="23"/>
  </w:num>
  <w:num w:numId="4">
    <w:abstractNumId w:val="20"/>
  </w:num>
  <w:num w:numId="5">
    <w:abstractNumId w:val="19"/>
  </w:num>
  <w:num w:numId="6">
    <w:abstractNumId w:val="29"/>
  </w:num>
  <w:num w:numId="7">
    <w:abstractNumId w:val="17"/>
  </w:num>
  <w:num w:numId="8">
    <w:abstractNumId w:val="15"/>
  </w:num>
  <w:num w:numId="9">
    <w:abstractNumId w:val="22"/>
  </w:num>
  <w:num w:numId="10">
    <w:abstractNumId w:val="14"/>
  </w:num>
  <w:num w:numId="11">
    <w:abstractNumId w:val="27"/>
  </w:num>
  <w:num w:numId="12">
    <w:abstractNumId w:val="18"/>
  </w:num>
  <w:num w:numId="13">
    <w:abstractNumId w:val="24"/>
  </w:num>
  <w:num w:numId="14">
    <w:abstractNumId w:val="16"/>
  </w:num>
  <w:num w:numId="15">
    <w:abstractNumId w:val="21"/>
  </w:num>
  <w:num w:numId="16">
    <w:abstractNumId w:val="1"/>
  </w:num>
  <w:num w:numId="17">
    <w:abstractNumId w:val="26"/>
  </w:num>
  <w:num w:numId="18">
    <w:abstractNumId w:val="11"/>
  </w:num>
  <w:num w:numId="19">
    <w:abstractNumId w:val="32"/>
  </w:num>
  <w:num w:numId="20">
    <w:abstractNumId w:val="8"/>
  </w:num>
  <w:num w:numId="21">
    <w:abstractNumId w:val="3"/>
  </w:num>
  <w:num w:numId="22">
    <w:abstractNumId w:val="0"/>
  </w:num>
  <w:num w:numId="23">
    <w:abstractNumId w:val="30"/>
  </w:num>
  <w:num w:numId="24">
    <w:abstractNumId w:val="13"/>
  </w:num>
  <w:num w:numId="25">
    <w:abstractNumId w:val="31"/>
  </w:num>
  <w:num w:numId="26">
    <w:abstractNumId w:val="25"/>
  </w:num>
  <w:num w:numId="27">
    <w:abstractNumId w:val="12"/>
  </w:num>
  <w:num w:numId="28">
    <w:abstractNumId w:val="4"/>
  </w:num>
  <w:num w:numId="29">
    <w:abstractNumId w:val="10"/>
  </w:num>
  <w:num w:numId="30">
    <w:abstractNumId w:val="6"/>
  </w:num>
  <w:num w:numId="31">
    <w:abstractNumId w:val="2"/>
  </w:num>
  <w:num w:numId="32">
    <w:abstractNumId w:val="5"/>
  </w:num>
  <w:num w:numId="33">
    <w:abstractNumId w:val="13"/>
  </w:num>
  <w:num w:numId="34">
    <w:abstractNumId w:val="31"/>
  </w:num>
  <w:num w:numId="35">
    <w:abstractNumId w:val="13"/>
  </w:num>
  <w:num w:numId="3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02A96"/>
    <w:rsid w:val="0001577C"/>
    <w:rsid w:val="00023C20"/>
    <w:rsid w:val="00035992"/>
    <w:rsid w:val="000365BB"/>
    <w:rsid w:val="00040D83"/>
    <w:rsid w:val="00042DE1"/>
    <w:rsid w:val="00045C48"/>
    <w:rsid w:val="00062667"/>
    <w:rsid w:val="000700C8"/>
    <w:rsid w:val="000736B6"/>
    <w:rsid w:val="0007448D"/>
    <w:rsid w:val="00082A54"/>
    <w:rsid w:val="000855AE"/>
    <w:rsid w:val="0008637F"/>
    <w:rsid w:val="000B3D78"/>
    <w:rsid w:val="000C649E"/>
    <w:rsid w:val="000C769D"/>
    <w:rsid w:val="000E47E1"/>
    <w:rsid w:val="000E57AD"/>
    <w:rsid w:val="00100FCF"/>
    <w:rsid w:val="00102DEB"/>
    <w:rsid w:val="00114732"/>
    <w:rsid w:val="00142220"/>
    <w:rsid w:val="0014601A"/>
    <w:rsid w:val="00155275"/>
    <w:rsid w:val="0015544C"/>
    <w:rsid w:val="001742A9"/>
    <w:rsid w:val="00175912"/>
    <w:rsid w:val="0019620C"/>
    <w:rsid w:val="00197B6A"/>
    <w:rsid w:val="001A34E6"/>
    <w:rsid w:val="001B2E43"/>
    <w:rsid w:val="001C0573"/>
    <w:rsid w:val="001D00DD"/>
    <w:rsid w:val="001E2D66"/>
    <w:rsid w:val="001F4847"/>
    <w:rsid w:val="00201155"/>
    <w:rsid w:val="00217502"/>
    <w:rsid w:val="0022507B"/>
    <w:rsid w:val="0025039C"/>
    <w:rsid w:val="00263DD3"/>
    <w:rsid w:val="00272615"/>
    <w:rsid w:val="00290BED"/>
    <w:rsid w:val="002A67A5"/>
    <w:rsid w:val="002B0504"/>
    <w:rsid w:val="002D2C9C"/>
    <w:rsid w:val="002D6C23"/>
    <w:rsid w:val="002F1D94"/>
    <w:rsid w:val="002F4E67"/>
    <w:rsid w:val="00320E00"/>
    <w:rsid w:val="00333256"/>
    <w:rsid w:val="00341363"/>
    <w:rsid w:val="00345FF2"/>
    <w:rsid w:val="00373341"/>
    <w:rsid w:val="003735C3"/>
    <w:rsid w:val="00373E95"/>
    <w:rsid w:val="00376A31"/>
    <w:rsid w:val="00377BC7"/>
    <w:rsid w:val="00392499"/>
    <w:rsid w:val="00395B54"/>
    <w:rsid w:val="003A2D99"/>
    <w:rsid w:val="003A3102"/>
    <w:rsid w:val="003A76CD"/>
    <w:rsid w:val="003B141A"/>
    <w:rsid w:val="003B6392"/>
    <w:rsid w:val="003C2007"/>
    <w:rsid w:val="003D1DCB"/>
    <w:rsid w:val="003D3986"/>
    <w:rsid w:val="003F1603"/>
    <w:rsid w:val="003F1F61"/>
    <w:rsid w:val="003F21E3"/>
    <w:rsid w:val="00430267"/>
    <w:rsid w:val="00434076"/>
    <w:rsid w:val="0046352F"/>
    <w:rsid w:val="0047569A"/>
    <w:rsid w:val="004866D3"/>
    <w:rsid w:val="0049051C"/>
    <w:rsid w:val="00493DAD"/>
    <w:rsid w:val="004B2543"/>
    <w:rsid w:val="004B3098"/>
    <w:rsid w:val="004B4A64"/>
    <w:rsid w:val="004B4A6E"/>
    <w:rsid w:val="004B7C7C"/>
    <w:rsid w:val="004C7D03"/>
    <w:rsid w:val="004D3F0F"/>
    <w:rsid w:val="004E4CCF"/>
    <w:rsid w:val="004E64C0"/>
    <w:rsid w:val="004F1106"/>
    <w:rsid w:val="004F3AD7"/>
    <w:rsid w:val="0051447F"/>
    <w:rsid w:val="0053658B"/>
    <w:rsid w:val="0054435B"/>
    <w:rsid w:val="00544CBB"/>
    <w:rsid w:val="00561085"/>
    <w:rsid w:val="00571261"/>
    <w:rsid w:val="00594C51"/>
    <w:rsid w:val="0059597B"/>
    <w:rsid w:val="005962B5"/>
    <w:rsid w:val="00596753"/>
    <w:rsid w:val="005A2D53"/>
    <w:rsid w:val="005A5D99"/>
    <w:rsid w:val="005B3EFA"/>
    <w:rsid w:val="005B6D5A"/>
    <w:rsid w:val="005C142C"/>
    <w:rsid w:val="005C1A8B"/>
    <w:rsid w:val="005D3993"/>
    <w:rsid w:val="005E2CD4"/>
    <w:rsid w:val="005F01B3"/>
    <w:rsid w:val="00647634"/>
    <w:rsid w:val="006503D2"/>
    <w:rsid w:val="00650764"/>
    <w:rsid w:val="00651712"/>
    <w:rsid w:val="00652CD2"/>
    <w:rsid w:val="00654AAD"/>
    <w:rsid w:val="00657246"/>
    <w:rsid w:val="00663B90"/>
    <w:rsid w:val="006675DD"/>
    <w:rsid w:val="00674E5F"/>
    <w:rsid w:val="00683429"/>
    <w:rsid w:val="006A3DE4"/>
    <w:rsid w:val="006C1F23"/>
    <w:rsid w:val="006D53C4"/>
    <w:rsid w:val="006E0E49"/>
    <w:rsid w:val="006E4F10"/>
    <w:rsid w:val="006F7B4D"/>
    <w:rsid w:val="007041D6"/>
    <w:rsid w:val="00705C05"/>
    <w:rsid w:val="007202A4"/>
    <w:rsid w:val="00720AF2"/>
    <w:rsid w:val="00745E75"/>
    <w:rsid w:val="00757662"/>
    <w:rsid w:val="007673BA"/>
    <w:rsid w:val="007968FA"/>
    <w:rsid w:val="007C35DC"/>
    <w:rsid w:val="007D26FF"/>
    <w:rsid w:val="007D7B53"/>
    <w:rsid w:val="007F3B05"/>
    <w:rsid w:val="00801E4E"/>
    <w:rsid w:val="00802C11"/>
    <w:rsid w:val="00804B03"/>
    <w:rsid w:val="00826138"/>
    <w:rsid w:val="00826735"/>
    <w:rsid w:val="00842AFF"/>
    <w:rsid w:val="00845913"/>
    <w:rsid w:val="008624B2"/>
    <w:rsid w:val="00876555"/>
    <w:rsid w:val="00880D45"/>
    <w:rsid w:val="008848E6"/>
    <w:rsid w:val="008B67F8"/>
    <w:rsid w:val="008C0EEF"/>
    <w:rsid w:val="008E10F9"/>
    <w:rsid w:val="008E4271"/>
    <w:rsid w:val="00921943"/>
    <w:rsid w:val="0094480C"/>
    <w:rsid w:val="00951E0B"/>
    <w:rsid w:val="009572F7"/>
    <w:rsid w:val="00965F2C"/>
    <w:rsid w:val="0096733B"/>
    <w:rsid w:val="009848FA"/>
    <w:rsid w:val="0098539D"/>
    <w:rsid w:val="00986E41"/>
    <w:rsid w:val="009A4F9D"/>
    <w:rsid w:val="009B631C"/>
    <w:rsid w:val="009C728F"/>
    <w:rsid w:val="009D7F29"/>
    <w:rsid w:val="009E065E"/>
    <w:rsid w:val="009E517D"/>
    <w:rsid w:val="00A03D9E"/>
    <w:rsid w:val="00A155D2"/>
    <w:rsid w:val="00A50EC8"/>
    <w:rsid w:val="00A75026"/>
    <w:rsid w:val="00A867F4"/>
    <w:rsid w:val="00AA1B9B"/>
    <w:rsid w:val="00AB14A1"/>
    <w:rsid w:val="00AB43AC"/>
    <w:rsid w:val="00AB5805"/>
    <w:rsid w:val="00AD1FAB"/>
    <w:rsid w:val="00AE72A3"/>
    <w:rsid w:val="00B06FDC"/>
    <w:rsid w:val="00B13C66"/>
    <w:rsid w:val="00B25E8D"/>
    <w:rsid w:val="00B37654"/>
    <w:rsid w:val="00B379C9"/>
    <w:rsid w:val="00B41573"/>
    <w:rsid w:val="00B423E5"/>
    <w:rsid w:val="00B55B7A"/>
    <w:rsid w:val="00B67059"/>
    <w:rsid w:val="00B7217E"/>
    <w:rsid w:val="00B80870"/>
    <w:rsid w:val="00B83D57"/>
    <w:rsid w:val="00B957D6"/>
    <w:rsid w:val="00BA37DF"/>
    <w:rsid w:val="00BA4FF0"/>
    <w:rsid w:val="00BA614B"/>
    <w:rsid w:val="00BB7BC2"/>
    <w:rsid w:val="00BC51F6"/>
    <w:rsid w:val="00BD69F1"/>
    <w:rsid w:val="00BE3DB1"/>
    <w:rsid w:val="00BF39C3"/>
    <w:rsid w:val="00BF67DE"/>
    <w:rsid w:val="00C01A21"/>
    <w:rsid w:val="00C0498B"/>
    <w:rsid w:val="00C110FA"/>
    <w:rsid w:val="00C14C43"/>
    <w:rsid w:val="00C210B8"/>
    <w:rsid w:val="00C24C51"/>
    <w:rsid w:val="00C355A6"/>
    <w:rsid w:val="00C42AFC"/>
    <w:rsid w:val="00C44653"/>
    <w:rsid w:val="00C51A6B"/>
    <w:rsid w:val="00C64F4A"/>
    <w:rsid w:val="00C80B17"/>
    <w:rsid w:val="00C905C1"/>
    <w:rsid w:val="00CA40C7"/>
    <w:rsid w:val="00CB033E"/>
    <w:rsid w:val="00CC7381"/>
    <w:rsid w:val="00CD2F45"/>
    <w:rsid w:val="00CE62FD"/>
    <w:rsid w:val="00CE7309"/>
    <w:rsid w:val="00D016F2"/>
    <w:rsid w:val="00D04C5F"/>
    <w:rsid w:val="00D13B50"/>
    <w:rsid w:val="00D26315"/>
    <w:rsid w:val="00D274D4"/>
    <w:rsid w:val="00D669D5"/>
    <w:rsid w:val="00D67F59"/>
    <w:rsid w:val="00D740FE"/>
    <w:rsid w:val="00D82E23"/>
    <w:rsid w:val="00D906AA"/>
    <w:rsid w:val="00DA6089"/>
    <w:rsid w:val="00DB5A0D"/>
    <w:rsid w:val="00DD0ED3"/>
    <w:rsid w:val="00DD47C5"/>
    <w:rsid w:val="00DF477C"/>
    <w:rsid w:val="00E00CF6"/>
    <w:rsid w:val="00E07921"/>
    <w:rsid w:val="00E13F7B"/>
    <w:rsid w:val="00E15EBC"/>
    <w:rsid w:val="00E261FF"/>
    <w:rsid w:val="00E34889"/>
    <w:rsid w:val="00E7215E"/>
    <w:rsid w:val="00E77D0A"/>
    <w:rsid w:val="00E97146"/>
    <w:rsid w:val="00EA21C1"/>
    <w:rsid w:val="00EB30C1"/>
    <w:rsid w:val="00EC1EB7"/>
    <w:rsid w:val="00ED2A7F"/>
    <w:rsid w:val="00ED6244"/>
    <w:rsid w:val="00ED628C"/>
    <w:rsid w:val="00ED6CBF"/>
    <w:rsid w:val="00F03E00"/>
    <w:rsid w:val="00F209E5"/>
    <w:rsid w:val="00F319E6"/>
    <w:rsid w:val="00F356C7"/>
    <w:rsid w:val="00F432EC"/>
    <w:rsid w:val="00F44412"/>
    <w:rsid w:val="00F44C18"/>
    <w:rsid w:val="00F67F56"/>
    <w:rsid w:val="00F72BF1"/>
    <w:rsid w:val="00F7384F"/>
    <w:rsid w:val="00FB7418"/>
    <w:rsid w:val="00FC17B9"/>
    <w:rsid w:val="00FC6652"/>
    <w:rsid w:val="00FD0189"/>
    <w:rsid w:val="00FD1759"/>
    <w:rsid w:val="00FD4EF5"/>
    <w:rsid w:val="00FD55FA"/>
    <w:rsid w:val="00FD5A7A"/>
    <w:rsid w:val="00FD677A"/>
    <w:rsid w:val="00FE5712"/>
    <w:rsid w:val="00FE7CAD"/>
    <w:rsid w:val="00FF2E74"/>
    <w:rsid w:val="00FF7638"/>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123208F0-15CD-4D48-877B-70AD164F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paragraph" w:customStyle="1" w:styleId="Default">
    <w:name w:val="Default"/>
    <w:rsid w:val="00102DEB"/>
    <w:pPr>
      <w:autoSpaceDE w:val="0"/>
      <w:autoSpaceDN w:val="0"/>
      <w:adjustRightInd w:val="0"/>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4E4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ortal.k.utb.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E60091-0693-4C37-B26F-98AC6AB6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8495</Words>
  <Characters>50125</Characters>
  <Application>Microsoft Office Word</Application>
  <DocSecurity>0</DocSecurity>
  <Lines>417</Lines>
  <Paragraphs>117</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
  <LinksUpToDate>false</LinksUpToDate>
  <CharactersWithSpaces>58503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Simona Mrkvičková</cp:lastModifiedBy>
  <cp:revision>6</cp:revision>
  <cp:lastPrinted>2017-01-10T08:20:00Z</cp:lastPrinted>
  <dcterms:created xsi:type="dcterms:W3CDTF">2018-05-31T06:33:00Z</dcterms:created>
  <dcterms:modified xsi:type="dcterms:W3CDTF">2018-05-31T07:46:00Z</dcterms:modified>
</cp:coreProperties>
</file>